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E8F" w:rsidRPr="00175664" w:rsidRDefault="00B71144" w:rsidP="00175664">
      <w:pPr>
        <w:pStyle w:val="HTMLPreformatted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Toc203975853"/>
      <w:bookmarkStart w:id="1" w:name="_Toc203976274"/>
      <w:bookmarkStart w:id="2" w:name="_Toc203976412"/>
      <w:r w:rsidRPr="00175664">
        <w:rPr>
          <w:rFonts w:ascii="Times New Roman" w:hAnsi="Times New Roman" w:cs="Times New Roman"/>
          <w:b/>
          <w:sz w:val="32"/>
          <w:szCs w:val="32"/>
        </w:rPr>
        <w:t>BUFFER ISSUE RESOLUTION DOCUMENT (BIRD)</w:t>
      </w:r>
    </w:p>
    <w:p w:rsidR="00F33DBA" w:rsidRPr="00175664" w:rsidRDefault="00F33DBA" w:rsidP="0052795B">
      <w:pPr>
        <w:pStyle w:val="HTMLPreformatted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F33DBA" w:rsidRPr="0052795B" w:rsidRDefault="00F33DBA" w:rsidP="00F33DBA">
      <w:pPr>
        <w:pStyle w:val="HTMLPreformatted"/>
        <w:rPr>
          <w:rFonts w:ascii="Times New Roman" w:hAnsi="Times New Roman" w:cs="Times New Roman"/>
        </w:rPr>
      </w:pPr>
    </w:p>
    <w:p w:rsidR="002348F2" w:rsidRPr="00026894" w:rsidRDefault="002348F2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 xml:space="preserve">BIRD NUMBER: </w:t>
      </w:r>
      <w:r w:rsidRPr="00026894">
        <w:rPr>
          <w:rFonts w:ascii="Times New Roman" w:hAnsi="Times New Roman" w:cs="Times New Roman"/>
          <w:b/>
          <w:sz w:val="24"/>
          <w:szCs w:val="24"/>
        </w:rPr>
        <w:tab/>
      </w:r>
      <w:ins w:id="3" w:author="Author">
        <w:r w:rsidR="00CD726A">
          <w:rPr>
            <w:rFonts w:ascii="Times New Roman" w:hAnsi="Times New Roman" w:cs="Times New Roman"/>
            <w:b/>
            <w:sz w:val="24"/>
            <w:szCs w:val="24"/>
          </w:rPr>
          <w:t xml:space="preserve">(Draft </w:t>
        </w:r>
        <w:del w:id="4" w:author="Author">
          <w:r w:rsidR="00CD726A" w:rsidDel="00EA17FE">
            <w:rPr>
              <w:rFonts w:ascii="Times New Roman" w:hAnsi="Times New Roman" w:cs="Times New Roman"/>
              <w:b/>
              <w:sz w:val="24"/>
              <w:szCs w:val="24"/>
            </w:rPr>
            <w:delText>2</w:delText>
          </w:r>
        </w:del>
        <w:r w:rsidR="00EA17FE">
          <w:rPr>
            <w:rFonts w:ascii="Times New Roman" w:hAnsi="Times New Roman" w:cs="Times New Roman"/>
            <w:b/>
            <w:sz w:val="24"/>
            <w:szCs w:val="24"/>
          </w:rPr>
          <w:t>3</w:t>
        </w:r>
        <w:r w:rsidR="00CD726A">
          <w:rPr>
            <w:rFonts w:ascii="Times New Roman" w:hAnsi="Times New Roman" w:cs="Times New Roman"/>
            <w:b/>
            <w:sz w:val="24"/>
            <w:szCs w:val="24"/>
          </w:rPr>
          <w:t>)</w:t>
        </w:r>
      </w:ins>
      <w:r w:rsidR="00DA54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3DBA" w:rsidRPr="00026894" w:rsidRDefault="00B71144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>ISSUE TITLE:</w:t>
      </w:r>
      <w:r w:rsidRPr="00026894">
        <w:rPr>
          <w:rFonts w:ascii="Times New Roman" w:hAnsi="Times New Roman" w:cs="Times New Roman"/>
          <w:sz w:val="24"/>
          <w:szCs w:val="24"/>
        </w:rPr>
        <w:t xml:space="preserve">   </w:t>
      </w:r>
      <w:r w:rsidRPr="00026894">
        <w:rPr>
          <w:rFonts w:ascii="Times New Roman" w:hAnsi="Times New Roman" w:cs="Times New Roman"/>
          <w:sz w:val="24"/>
          <w:szCs w:val="24"/>
        </w:rPr>
        <w:tab/>
      </w:r>
      <w:r w:rsidR="000954EC" w:rsidRPr="00026894">
        <w:rPr>
          <w:rFonts w:ascii="Times New Roman" w:hAnsi="Times New Roman" w:cs="Times New Roman"/>
          <w:sz w:val="24"/>
          <w:szCs w:val="24"/>
        </w:rPr>
        <w:tab/>
      </w:r>
      <w:r w:rsidR="00DA54F5">
        <w:rPr>
          <w:rFonts w:ascii="Times New Roman" w:hAnsi="Times New Roman" w:cs="Times New Roman"/>
          <w:sz w:val="24"/>
          <w:szCs w:val="24"/>
        </w:rPr>
        <w:t xml:space="preserve">Rx Deterministic Noise </w:t>
      </w:r>
      <w:r w:rsidR="0051027C">
        <w:rPr>
          <w:rFonts w:ascii="Times New Roman" w:hAnsi="Times New Roman" w:cs="Times New Roman"/>
          <w:sz w:val="24"/>
          <w:szCs w:val="24"/>
        </w:rPr>
        <w:t>Support for</w:t>
      </w:r>
      <w:r w:rsidR="00DA54F5">
        <w:rPr>
          <w:rFonts w:ascii="Times New Roman" w:hAnsi="Times New Roman" w:cs="Times New Roman"/>
          <w:sz w:val="24"/>
          <w:szCs w:val="24"/>
        </w:rPr>
        <w:t xml:space="preserve"> </w:t>
      </w:r>
      <w:r w:rsidR="0051027C">
        <w:rPr>
          <w:rFonts w:ascii="Times New Roman" w:hAnsi="Times New Roman" w:cs="Times New Roman"/>
          <w:sz w:val="24"/>
          <w:szCs w:val="24"/>
        </w:rPr>
        <w:t>AMI</w:t>
      </w:r>
    </w:p>
    <w:p w:rsidR="00F33DBA" w:rsidRDefault="00B71144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 xml:space="preserve">REQUESTOR:  </w:t>
      </w:r>
      <w:r w:rsidRPr="00026894">
        <w:rPr>
          <w:rFonts w:ascii="Times New Roman" w:hAnsi="Times New Roman" w:cs="Times New Roman"/>
          <w:sz w:val="24"/>
          <w:szCs w:val="24"/>
        </w:rPr>
        <w:t xml:space="preserve">   </w:t>
      </w:r>
      <w:r w:rsidR="000954EC" w:rsidRPr="00026894">
        <w:rPr>
          <w:rFonts w:ascii="Times New Roman" w:hAnsi="Times New Roman" w:cs="Times New Roman"/>
          <w:sz w:val="24"/>
          <w:szCs w:val="24"/>
        </w:rPr>
        <w:tab/>
      </w:r>
      <w:r w:rsidR="00DA54F5">
        <w:rPr>
          <w:rFonts w:ascii="Times New Roman" w:hAnsi="Times New Roman" w:cs="Times New Roman"/>
          <w:sz w:val="24"/>
          <w:szCs w:val="24"/>
        </w:rPr>
        <w:t>Michael Mirmak, Intel Corp.</w:t>
      </w:r>
    </w:p>
    <w:p w:rsidR="00131AAB" w:rsidRPr="00175664" w:rsidRDefault="00131AAB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026894" w:rsidRDefault="00B71144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DATE SUBMITTED: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  <w:r w:rsidR="00DA54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F59" w:rsidRPr="00026894" w:rsidRDefault="00FF1F59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REVIS</w:t>
      </w:r>
      <w:r w:rsidRPr="00175664">
        <w:rPr>
          <w:rFonts w:ascii="Times New Roman" w:hAnsi="Times New Roman" w:cs="Times New Roman"/>
          <w:b/>
          <w:sz w:val="24"/>
          <w:szCs w:val="24"/>
        </w:rPr>
        <w:t>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  <w:r w:rsidR="00DA54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F59" w:rsidRPr="00175664" w:rsidRDefault="00FF1F59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ACCEPTE</w:t>
      </w:r>
      <w:r w:rsidRPr="00175664">
        <w:rPr>
          <w:rFonts w:ascii="Times New Roman" w:hAnsi="Times New Roman" w:cs="Times New Roman"/>
          <w:b/>
          <w:sz w:val="24"/>
          <w:szCs w:val="24"/>
        </w:rPr>
        <w:t>D:</w:t>
      </w:r>
      <w:r w:rsidR="00026894">
        <w:rPr>
          <w:rFonts w:ascii="Times New Roman" w:hAnsi="Times New Roman" w:cs="Times New Roman"/>
          <w:b/>
          <w:sz w:val="24"/>
          <w:szCs w:val="24"/>
        </w:rPr>
        <w:tab/>
      </w:r>
      <w:r w:rsidR="005102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7086" w:rsidRPr="00175664" w:rsidRDefault="00EA7086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:rsidR="00EA7086" w:rsidRPr="00175664" w:rsidRDefault="00090538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DEFINITION</w:t>
      </w:r>
      <w:r w:rsidR="00EA7086">
        <w:rPr>
          <w:rFonts w:ascii="Times New Roman" w:hAnsi="Times New Roman" w:cs="Times New Roman"/>
          <w:b/>
          <w:sz w:val="24"/>
          <w:szCs w:val="24"/>
        </w:rPr>
        <w:t xml:space="preserve"> OF THE ISSUE</w:t>
      </w:r>
      <w:r w:rsidR="00EA7086"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:rsidR="00EA7086" w:rsidRPr="00175664" w:rsidRDefault="001F13C9" w:rsidP="00090538">
      <w:r>
        <w:t xml:space="preserve">IBIS 6.1 defines separate deterministic (uniform) and random (Gaussian) jitter Reserved Parameters for </w:t>
      </w:r>
      <w:proofErr w:type="spellStart"/>
      <w:proofErr w:type="gramStart"/>
      <w:r>
        <w:t>Tx</w:t>
      </w:r>
      <w:proofErr w:type="spellEnd"/>
      <w:proofErr w:type="gramEnd"/>
      <w:r>
        <w:t xml:space="preserve"> and Rx devices as </w:t>
      </w:r>
      <w:proofErr w:type="spellStart"/>
      <w:r>
        <w:t>Tx_Dj</w:t>
      </w:r>
      <w:proofErr w:type="spellEnd"/>
      <w:r>
        <w:t xml:space="preserve">, </w:t>
      </w:r>
      <w:proofErr w:type="spellStart"/>
      <w:r>
        <w:t>Tx_Rj</w:t>
      </w:r>
      <w:proofErr w:type="spellEnd"/>
      <w:r>
        <w:t xml:space="preserve">, </w:t>
      </w:r>
      <w:proofErr w:type="spellStart"/>
      <w:r>
        <w:t>Rx_Dj</w:t>
      </w:r>
      <w:proofErr w:type="spellEnd"/>
      <w:r>
        <w:t xml:space="preserve"> and </w:t>
      </w:r>
      <w:proofErr w:type="spellStart"/>
      <w:r>
        <w:t>Rx_Rj</w:t>
      </w:r>
      <w:proofErr w:type="spellEnd"/>
      <w:r>
        <w:t xml:space="preserve">, respectively.  However, the receiver noise Reserved Parameter </w:t>
      </w:r>
      <w:proofErr w:type="spellStart"/>
      <w:r>
        <w:t>Rx_Noise</w:t>
      </w:r>
      <w:proofErr w:type="spellEnd"/>
      <w:r>
        <w:t xml:space="preserve"> covers only random (</w:t>
      </w:r>
      <w:ins w:id="5" w:author="Author">
        <w:r w:rsidR="000D0340">
          <w:t xml:space="preserve">unbounded </w:t>
        </w:r>
      </w:ins>
      <w:r>
        <w:t xml:space="preserve">Gaussian) noise.  </w:t>
      </w:r>
      <w:r w:rsidR="007B392B">
        <w:t>A more complete definition of receiver noise would include a parameter for deterministic (</w:t>
      </w:r>
      <w:ins w:id="6" w:author="Author">
        <w:r w:rsidR="000D0340">
          <w:t xml:space="preserve">bounded </w:t>
        </w:r>
      </w:ins>
      <w:r w:rsidR="007B392B">
        <w:t>uniform) noise, and would ideally use names for both noise parameters that parallel the naming convention for jitter.</w:t>
      </w:r>
    </w:p>
    <w:p w:rsidR="00DF6B40" w:rsidRPr="00175664" w:rsidRDefault="00DF6B40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:rsidR="00EA7086" w:rsidRDefault="00EA7086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SOLUTION REQUIREMENTS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:rsidR="00EA7086" w:rsidRPr="00945793" w:rsidRDefault="00EA7086" w:rsidP="00090538">
      <w:r>
        <w:t>The IBIS specification must meet these requirements:</w:t>
      </w:r>
    </w:p>
    <w:p w:rsidR="00EA7086" w:rsidRDefault="00EA7086" w:rsidP="00EA7086">
      <w:pPr>
        <w:pStyle w:val="Caption"/>
        <w:keepNext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>: Solution Requirements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765"/>
        <w:gridCol w:w="4815"/>
      </w:tblGrid>
      <w:tr w:rsidR="00EA7086" w:rsidRPr="007F4749" w:rsidTr="00DA54F5">
        <w:tc>
          <w:tcPr>
            <w:tcW w:w="2487" w:type="pct"/>
          </w:tcPr>
          <w:p w:rsidR="00EA7086" w:rsidRPr="007F4749" w:rsidRDefault="00EA7086" w:rsidP="00861476">
            <w:pPr>
              <w:pStyle w:val="TableCaption"/>
              <w:spacing w:before="60" w:after="60"/>
            </w:pPr>
            <w:r>
              <w:t>Requirement</w:t>
            </w:r>
          </w:p>
        </w:tc>
        <w:tc>
          <w:tcPr>
            <w:tcW w:w="2513" w:type="pct"/>
          </w:tcPr>
          <w:p w:rsidR="00EA7086" w:rsidRPr="007F4749" w:rsidRDefault="00EA7086" w:rsidP="00861476">
            <w:pPr>
              <w:pStyle w:val="TableCaption"/>
              <w:spacing w:before="60" w:after="60"/>
            </w:pPr>
            <w:r>
              <w:t>Notes</w:t>
            </w:r>
          </w:p>
        </w:tc>
      </w:tr>
      <w:tr w:rsidR="00EA7086" w:rsidRPr="007F4749" w:rsidTr="00DA54F5">
        <w:tc>
          <w:tcPr>
            <w:tcW w:w="2487" w:type="pct"/>
          </w:tcPr>
          <w:p w:rsidR="00EA7086" w:rsidRPr="007F4749" w:rsidRDefault="0051027C" w:rsidP="0051027C">
            <w:pPr>
              <w:pStyle w:val="HTMLPreformatted"/>
              <w:numPr>
                <w:ilvl w:val="0"/>
                <w:numId w:val="67"/>
              </w:num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Deterministic (</w:t>
            </w:r>
            <w:ins w:id="7" w:author="Author">
              <w:r w:rsidR="000D0340">
                <w:rPr>
                  <w:rFonts w:ascii="Times New Roman" w:hAnsi="Times New Roman" w:cs="Times New Roman"/>
                  <w:sz w:val="24"/>
                  <w:szCs w:val="24"/>
                </w:rPr>
                <w:t xml:space="preserve">bounded </w:t>
              </w:r>
            </w:ins>
            <w:r>
              <w:rPr>
                <w:rFonts w:ascii="Times New Roman" w:hAnsi="Times New Roman" w:cs="Times New Roman"/>
                <w:sz w:val="24"/>
                <w:szCs w:val="24"/>
              </w:rPr>
              <w:t>uniform) Rx Noise must be supported by IBIS-AMI, separately from the existing Gaussian random Rx Noise parameter.</w:t>
            </w:r>
          </w:p>
        </w:tc>
        <w:tc>
          <w:tcPr>
            <w:tcW w:w="2513" w:type="pct"/>
          </w:tcPr>
          <w:p w:rsidR="00EA7086" w:rsidRPr="007F4749" w:rsidRDefault="00EA7086" w:rsidP="00094836">
            <w:pPr>
              <w:pStyle w:val="HTMLPreformatted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086" w:rsidRPr="007F4749" w:rsidTr="00DA54F5">
        <w:tc>
          <w:tcPr>
            <w:tcW w:w="2487" w:type="pct"/>
          </w:tcPr>
          <w:p w:rsidR="00EA7086" w:rsidRPr="007F4749" w:rsidRDefault="0051027C" w:rsidP="007B392B">
            <w:pPr>
              <w:pStyle w:val="HTMLPreformatted"/>
              <w:numPr>
                <w:ilvl w:val="0"/>
                <w:numId w:val="67"/>
              </w:num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existing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Rx_Noise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Reserved Parameter must be clarified as referring to </w:t>
            </w:r>
            <w:ins w:id="8" w:author="Author">
              <w:r w:rsidR="000D0340">
                <w:rPr>
                  <w:rFonts w:ascii="Times New Roman" w:hAnsi="Times New Roman" w:cs="Times New Roman"/>
                  <w:sz w:val="24"/>
                  <w:szCs w:val="24"/>
                </w:rPr>
                <w:t xml:space="preserve">unbounded </w:t>
              </w:r>
            </w:ins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Gaussian random noise, as is already done for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Tx</w:t>
            </w:r>
            <w:r w:rsidR="007B392B">
              <w:rPr>
                <w:rFonts w:ascii="Times New Roman" w:hAnsi="Times New Roman" w:cs="Times New Roman"/>
                <w:sz w:val="24"/>
                <w:szCs w:val="24"/>
              </w:rPr>
              <w:t>_Rj</w:t>
            </w:r>
            <w:proofErr w:type="spellEnd"/>
            <w:r w:rsidR="007B392B">
              <w:rPr>
                <w:rFonts w:ascii="Times New Roman" w:hAnsi="Times New Roman" w:cs="Times New Roman"/>
                <w:sz w:val="24"/>
                <w:szCs w:val="24"/>
              </w:rPr>
              <w:t xml:space="preserve"> 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Rx</w:t>
            </w:r>
            <w:r w:rsidR="007B392B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3" w:type="pct"/>
          </w:tcPr>
          <w:p w:rsidR="00EA7086" w:rsidRDefault="00EA7086" w:rsidP="00094836">
            <w:pPr>
              <w:pStyle w:val="HTMLPreformatted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27C" w:rsidRPr="007F4749" w:rsidTr="00DA54F5">
        <w:tc>
          <w:tcPr>
            <w:tcW w:w="2487" w:type="pct"/>
          </w:tcPr>
          <w:p w:rsidR="0051027C" w:rsidRDefault="0051027C" w:rsidP="0051027C">
            <w:pPr>
              <w:pStyle w:val="HTMLPreformatted"/>
              <w:numPr>
                <w:ilvl w:val="0"/>
                <w:numId w:val="67"/>
              </w:num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ranges for the </w:t>
            </w:r>
            <w:ins w:id="9" w:author="Author">
              <w:r w:rsidR="000D0340">
                <w:rPr>
                  <w:rFonts w:ascii="Times New Roman" w:hAnsi="Times New Roman" w:cs="Times New Roman"/>
                  <w:sz w:val="24"/>
                  <w:szCs w:val="24"/>
                </w:rPr>
                <w:t xml:space="preserve">unbounded </w:t>
              </w:r>
            </w:ins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Gaussian and </w:t>
            </w:r>
            <w:ins w:id="10" w:author="Author">
              <w:r w:rsidR="000D0340">
                <w:rPr>
                  <w:rFonts w:ascii="Times New Roman" w:hAnsi="Times New Roman" w:cs="Times New Roman"/>
                  <w:sz w:val="24"/>
                  <w:szCs w:val="24"/>
                </w:rPr>
                <w:t xml:space="preserve">bounded </w:t>
              </w:r>
            </w:ins>
            <w:r w:rsidR="007B392B">
              <w:rPr>
                <w:rFonts w:ascii="Times New Roman" w:hAnsi="Times New Roman" w:cs="Times New Roman"/>
                <w:sz w:val="24"/>
                <w:szCs w:val="24"/>
              </w:rPr>
              <w:t xml:space="preserve">uniform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random multipliers of the noise value</w:t>
            </w:r>
            <w:r w:rsidR="007B392B">
              <w:rPr>
                <w:rFonts w:ascii="Times New Roman" w:hAnsi="Times New Roman" w:cs="Times New Roman"/>
                <w:sz w:val="24"/>
                <w:szCs w:val="24"/>
              </w:rPr>
              <w:t xml:space="preserve"> in the equations to be used by EDA tools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should be clearly stated.</w:t>
            </w:r>
          </w:p>
        </w:tc>
        <w:tc>
          <w:tcPr>
            <w:tcW w:w="2513" w:type="pct"/>
          </w:tcPr>
          <w:p w:rsidR="0051027C" w:rsidRDefault="0051027C" w:rsidP="00094836">
            <w:pPr>
              <w:pStyle w:val="HTMLPreformatted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48F2" w:rsidRPr="00175664" w:rsidRDefault="002348F2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:rsidR="00440CAA" w:rsidRDefault="001B23D0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SUMMARY OF </w:t>
      </w:r>
      <w:r w:rsidR="002A23E1">
        <w:rPr>
          <w:rFonts w:ascii="Times New Roman" w:hAnsi="Times New Roman" w:cs="Times New Roman"/>
          <w:b/>
          <w:sz w:val="24"/>
          <w:szCs w:val="24"/>
        </w:rPr>
        <w:t>PROPOSED CHANGES</w:t>
      </w:r>
      <w:r w:rsidR="00B71144"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:rsidR="001B23D0" w:rsidRPr="00CF1827" w:rsidRDefault="00CF1827" w:rsidP="00CF1827">
      <w:r w:rsidRPr="00CF1827">
        <w:lastRenderedPageBreak/>
        <w:t xml:space="preserve">For review purposes, </w:t>
      </w:r>
      <w:r>
        <w:t xml:space="preserve">the </w:t>
      </w:r>
      <w:r w:rsidRPr="00CF1827">
        <w:t>proposed changes are summarized as follows:</w:t>
      </w:r>
    </w:p>
    <w:p w:rsidR="00094836" w:rsidRDefault="00094836" w:rsidP="00094836">
      <w:pPr>
        <w:pStyle w:val="Caption"/>
        <w:keepNext/>
      </w:pPr>
      <w:r>
        <w:t xml:space="preserve">Table </w:t>
      </w:r>
      <w:fldSimple w:instr=" SEQ Table \* ARABIC ">
        <w:r>
          <w:rPr>
            <w:noProof/>
          </w:rPr>
          <w:t>2</w:t>
        </w:r>
      </w:fldSimple>
      <w:r>
        <w:t>: IBIS Keywords</w:t>
      </w:r>
      <w:r w:rsidR="00F95A55">
        <w:t>, Subparameters</w:t>
      </w:r>
      <w:proofErr w:type="gramStart"/>
      <w:r w:rsidR="00F95A55">
        <w:t xml:space="preserve">, </w:t>
      </w:r>
      <w:r>
        <w:t xml:space="preserve"> AMI</w:t>
      </w:r>
      <w:proofErr w:type="gramEnd"/>
      <w:r>
        <w:t xml:space="preserve"> Reserved_Parameters</w:t>
      </w:r>
      <w:r w:rsidR="00F95A55">
        <w:t xml:space="preserve">, and AMI functions </w:t>
      </w:r>
      <w:r>
        <w:t xml:space="preserve"> Affected</w:t>
      </w:r>
    </w:p>
    <w:tbl>
      <w:tblPr>
        <w:tblStyle w:val="TableGrid"/>
        <w:tblW w:w="5000" w:type="pct"/>
        <w:tblLook w:val="04A0" w:firstRow="1" w:lastRow="0" w:firstColumn="1" w:lastColumn="0" w:noHBand="0" w:noVBand="1"/>
        <w:tblPrChange w:id="11" w:author="Author">
          <w:tblPr>
            <w:tblStyle w:val="TableGrid"/>
            <w:tblW w:w="5000" w:type="pct"/>
            <w:tblLook w:val="04A0" w:firstRow="1" w:lastRow="0" w:firstColumn="1" w:lastColumn="0" w:noHBand="0" w:noVBand="1"/>
          </w:tblPr>
        </w:tblPrChange>
      </w:tblPr>
      <w:tblGrid>
        <w:gridCol w:w="3317"/>
        <w:gridCol w:w="2349"/>
        <w:gridCol w:w="3914"/>
        <w:tblGridChange w:id="12">
          <w:tblGrid>
            <w:gridCol w:w="2819"/>
            <w:gridCol w:w="2349"/>
            <w:gridCol w:w="4412"/>
          </w:tblGrid>
        </w:tblGridChange>
      </w:tblGrid>
      <w:tr w:rsidR="00861476" w:rsidRPr="007F4749" w:rsidTr="00EB29FA">
        <w:tc>
          <w:tcPr>
            <w:tcW w:w="1731" w:type="pct"/>
            <w:tcPrChange w:id="13" w:author="Author">
              <w:tcPr>
                <w:tcW w:w="1636" w:type="pct"/>
              </w:tcPr>
            </w:tcPrChange>
          </w:tcPr>
          <w:p w:rsidR="00861476" w:rsidRPr="007F4749" w:rsidRDefault="00F95A55" w:rsidP="00861476">
            <w:pPr>
              <w:pStyle w:val="TableCaption"/>
              <w:spacing w:before="60" w:after="60"/>
            </w:pPr>
            <w:r>
              <w:t>Specification Item</w:t>
            </w:r>
          </w:p>
        </w:tc>
        <w:tc>
          <w:tcPr>
            <w:tcW w:w="1226" w:type="pct"/>
            <w:tcPrChange w:id="14" w:author="Author">
              <w:tcPr>
                <w:tcW w:w="897" w:type="pct"/>
              </w:tcPr>
            </w:tcPrChange>
          </w:tcPr>
          <w:p w:rsidR="00861476" w:rsidRPr="007F4749" w:rsidRDefault="00861476" w:rsidP="00861476">
            <w:pPr>
              <w:pStyle w:val="TableCaption"/>
              <w:spacing w:before="60" w:after="60"/>
            </w:pPr>
            <w:r>
              <w:t>New/Modified</w:t>
            </w:r>
            <w:r w:rsidR="0009560E">
              <w:t>/Other</w:t>
            </w:r>
          </w:p>
        </w:tc>
        <w:tc>
          <w:tcPr>
            <w:tcW w:w="2043" w:type="pct"/>
            <w:tcPrChange w:id="15" w:author="Author">
              <w:tcPr>
                <w:tcW w:w="2467" w:type="pct"/>
              </w:tcPr>
            </w:tcPrChange>
          </w:tcPr>
          <w:p w:rsidR="00861476" w:rsidRDefault="00861476" w:rsidP="00861476">
            <w:pPr>
              <w:pStyle w:val="TableCaption"/>
              <w:spacing w:before="60" w:after="60"/>
            </w:pPr>
            <w:r>
              <w:t>Notes</w:t>
            </w:r>
          </w:p>
        </w:tc>
      </w:tr>
      <w:tr w:rsidR="00861476" w:rsidRPr="007F4749" w:rsidTr="00EB29FA">
        <w:tc>
          <w:tcPr>
            <w:tcW w:w="1731" w:type="pct"/>
            <w:tcPrChange w:id="16" w:author="Author">
              <w:tcPr>
                <w:tcW w:w="1636" w:type="pct"/>
              </w:tcPr>
            </w:tcPrChange>
          </w:tcPr>
          <w:p w:rsidR="00861476" w:rsidRPr="007F4749" w:rsidRDefault="0051027C" w:rsidP="00CD726A">
            <w:pPr>
              <w:pStyle w:val="HTMLPreformatted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Reserved Parameter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Rx_</w:t>
            </w:r>
            <w:del w:id="17" w:author="Author">
              <w:r w:rsidDel="00CD726A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Dn </w:delText>
              </w:r>
            </w:del>
            <w:ins w:id="18" w:author="Author">
              <w:r w:rsidR="00CD726A">
                <w:rPr>
                  <w:rFonts w:ascii="Times New Roman" w:hAnsi="Times New Roman" w:cs="Times New Roman"/>
                  <w:sz w:val="24"/>
                  <w:szCs w:val="24"/>
                </w:rPr>
                <w:t>BoundedUniform</w:t>
              </w:r>
              <w:r w:rsidR="00EB29FA">
                <w:rPr>
                  <w:rFonts w:ascii="Times New Roman" w:hAnsi="Times New Roman" w:cs="Times New Roman"/>
                  <w:sz w:val="24"/>
                  <w:szCs w:val="24"/>
                </w:rPr>
                <w:t>Noise</w:t>
              </w:r>
              <w:proofErr w:type="spellEnd"/>
              <w:r w:rsidR="00CD726A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ins>
            <w:r>
              <w:rPr>
                <w:rFonts w:ascii="Times New Roman" w:hAnsi="Times New Roman" w:cs="Times New Roman"/>
                <w:sz w:val="24"/>
                <w:szCs w:val="24"/>
              </w:rPr>
              <w:t>is defined</w:t>
            </w:r>
          </w:p>
        </w:tc>
        <w:tc>
          <w:tcPr>
            <w:tcW w:w="1226" w:type="pct"/>
            <w:tcPrChange w:id="19" w:author="Author">
              <w:tcPr>
                <w:tcW w:w="897" w:type="pct"/>
              </w:tcPr>
            </w:tcPrChange>
          </w:tcPr>
          <w:p w:rsidR="00861476" w:rsidRPr="007F4749" w:rsidRDefault="0051027C" w:rsidP="00094836">
            <w:pPr>
              <w:pStyle w:val="HTMLPreformatted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</w:t>
            </w:r>
          </w:p>
        </w:tc>
        <w:tc>
          <w:tcPr>
            <w:tcW w:w="2043" w:type="pct"/>
            <w:tcPrChange w:id="20" w:author="Author">
              <w:tcPr>
                <w:tcW w:w="2467" w:type="pct"/>
              </w:tcPr>
            </w:tcPrChange>
          </w:tcPr>
          <w:p w:rsidR="00861476" w:rsidRPr="007F4749" w:rsidRDefault="00861476" w:rsidP="00094836">
            <w:pPr>
              <w:pStyle w:val="HTMLPreformatted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27C" w:rsidRPr="007F4749" w:rsidTr="00EB29FA">
        <w:tc>
          <w:tcPr>
            <w:tcW w:w="1731" w:type="pct"/>
            <w:tcPrChange w:id="21" w:author="Author">
              <w:tcPr>
                <w:tcW w:w="1636" w:type="pct"/>
              </w:tcPr>
            </w:tcPrChange>
          </w:tcPr>
          <w:p w:rsidR="0051027C" w:rsidRDefault="0051027C" w:rsidP="00CD726A">
            <w:pPr>
              <w:pStyle w:val="HTMLPreformatted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Reserved Parameter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Rx_</w:t>
            </w:r>
            <w:ins w:id="22" w:author="Author">
              <w:r w:rsidR="000D0340">
                <w:rPr>
                  <w:rFonts w:ascii="Times New Roman" w:hAnsi="Times New Roman" w:cs="Times New Roman"/>
                  <w:sz w:val="24"/>
                  <w:szCs w:val="24"/>
                </w:rPr>
                <w:t>Unbounded</w:t>
              </w:r>
            </w:ins>
            <w:del w:id="23" w:author="Author">
              <w:r w:rsidDel="00CD726A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Rn </w:delText>
              </w:r>
            </w:del>
            <w:ins w:id="24" w:author="Author">
              <w:r w:rsidR="00CD726A">
                <w:rPr>
                  <w:rFonts w:ascii="Times New Roman" w:hAnsi="Times New Roman" w:cs="Times New Roman"/>
                  <w:sz w:val="24"/>
                  <w:szCs w:val="24"/>
                </w:rPr>
                <w:t>Gaussian</w:t>
              </w:r>
              <w:r w:rsidR="000D0340">
                <w:rPr>
                  <w:rFonts w:ascii="Times New Roman" w:hAnsi="Times New Roman" w:cs="Times New Roman"/>
                  <w:sz w:val="24"/>
                  <w:szCs w:val="24"/>
                </w:rPr>
                <w:t>Noise</w:t>
              </w:r>
              <w:proofErr w:type="spellEnd"/>
              <w:r w:rsidR="00CD726A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ins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 added as an alternate name for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Rx_Noise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6" w:type="pct"/>
            <w:tcPrChange w:id="25" w:author="Author">
              <w:tcPr>
                <w:tcW w:w="897" w:type="pct"/>
              </w:tcPr>
            </w:tcPrChange>
          </w:tcPr>
          <w:p w:rsidR="0051027C" w:rsidRDefault="0051027C" w:rsidP="00094836">
            <w:pPr>
              <w:pStyle w:val="HTMLPreformatted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Modified</w:t>
            </w:r>
          </w:p>
        </w:tc>
        <w:tc>
          <w:tcPr>
            <w:tcW w:w="2043" w:type="pct"/>
            <w:tcPrChange w:id="26" w:author="Author">
              <w:tcPr>
                <w:tcW w:w="2467" w:type="pct"/>
              </w:tcPr>
            </w:tcPrChange>
          </w:tcPr>
          <w:p w:rsidR="0051027C" w:rsidRPr="007F4749" w:rsidRDefault="0051027C" w:rsidP="00CD726A">
            <w:pPr>
              <w:pStyle w:val="HTMLPreformatted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This is a modification of the existing parameter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Rx_Noise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to clarify its relationship to the new Reserved Parameter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Rx_</w:t>
            </w:r>
            <w:del w:id="27" w:author="Author">
              <w:r w:rsidDel="00CD726A">
                <w:rPr>
                  <w:rFonts w:ascii="Times New Roman" w:hAnsi="Times New Roman" w:cs="Times New Roman"/>
                  <w:sz w:val="24"/>
                  <w:szCs w:val="24"/>
                </w:rPr>
                <w:delText>Dn</w:delText>
              </w:r>
            </w:del>
            <w:ins w:id="28" w:author="Author">
              <w:r w:rsidR="00CD726A">
                <w:rPr>
                  <w:rFonts w:ascii="Times New Roman" w:hAnsi="Times New Roman" w:cs="Times New Roman"/>
                  <w:sz w:val="24"/>
                  <w:szCs w:val="24"/>
                </w:rPr>
                <w:t>BoundedUniform</w:t>
              </w:r>
              <w:r w:rsidR="00EB29FA">
                <w:rPr>
                  <w:rFonts w:ascii="Times New Roman" w:hAnsi="Times New Roman" w:cs="Times New Roman"/>
                  <w:sz w:val="24"/>
                  <w:szCs w:val="24"/>
                </w:rPr>
                <w:t>Noise</w:t>
              </w:r>
            </w:ins>
            <w:proofErr w:type="spellEnd"/>
          </w:p>
        </w:tc>
      </w:tr>
      <w:tr w:rsidR="0051027C" w:rsidRPr="007F4749" w:rsidTr="00EB29FA">
        <w:tc>
          <w:tcPr>
            <w:tcW w:w="1731" w:type="pct"/>
            <w:tcPrChange w:id="29" w:author="Author">
              <w:tcPr>
                <w:tcW w:w="1636" w:type="pct"/>
              </w:tcPr>
            </w:tcPrChange>
          </w:tcPr>
          <w:p w:rsidR="0051027C" w:rsidRDefault="0051027C" w:rsidP="00EB29FA">
            <w:pPr>
              <w:pStyle w:val="HTMLPreformatted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  <w:pPrChange w:id="30" w:author="Author">
                <w:pPr>
                  <w:pStyle w:val="HTMLPreformatted"/>
                  <w:spacing w:before="60" w:after="60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range for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gaussian_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rand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and the meaning of the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Rx_Noise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equation </w:t>
            </w:r>
            <w:del w:id="31" w:author="Author">
              <w:r w:rsidDel="00EB29FA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is </w:delText>
              </w:r>
            </w:del>
            <w:ins w:id="32" w:author="Author">
              <w:r w:rsidR="00EB29FA">
                <w:rPr>
                  <w:rFonts w:ascii="Times New Roman" w:hAnsi="Times New Roman" w:cs="Times New Roman"/>
                  <w:sz w:val="24"/>
                  <w:szCs w:val="24"/>
                </w:rPr>
                <w:t>are</w:t>
              </w:r>
              <w:r w:rsidR="00EB29FA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ins>
            <w:r>
              <w:rPr>
                <w:rFonts w:ascii="Times New Roman" w:hAnsi="Times New Roman" w:cs="Times New Roman"/>
                <w:sz w:val="24"/>
                <w:szCs w:val="24"/>
              </w:rPr>
              <w:t>clarified.</w:t>
            </w:r>
          </w:p>
        </w:tc>
        <w:tc>
          <w:tcPr>
            <w:tcW w:w="1226" w:type="pct"/>
            <w:tcPrChange w:id="33" w:author="Author">
              <w:tcPr>
                <w:tcW w:w="897" w:type="pct"/>
              </w:tcPr>
            </w:tcPrChange>
          </w:tcPr>
          <w:p w:rsidR="0051027C" w:rsidRDefault="0051027C" w:rsidP="00094836">
            <w:pPr>
              <w:pStyle w:val="HTMLPreformatted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Other</w:t>
            </w:r>
          </w:p>
        </w:tc>
        <w:tc>
          <w:tcPr>
            <w:tcW w:w="2043" w:type="pct"/>
            <w:tcPrChange w:id="34" w:author="Author">
              <w:tcPr>
                <w:tcW w:w="2467" w:type="pct"/>
              </w:tcPr>
            </w:tcPrChange>
          </w:tcPr>
          <w:p w:rsidR="0051027C" w:rsidRDefault="0051027C" w:rsidP="0051027C">
            <w:pPr>
              <w:pStyle w:val="HTMLPreformatted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text of the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Rx_Noise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parameter definition is clarified to define the range for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gaussian_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rand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), with the output and input to the equations made explicit.</w:t>
            </w:r>
          </w:p>
        </w:tc>
      </w:tr>
    </w:tbl>
    <w:p w:rsidR="00CF1827" w:rsidRPr="00175664" w:rsidRDefault="00CF1827" w:rsidP="00CF1827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:rsidR="00CF1827" w:rsidRPr="005F6AFC" w:rsidRDefault="00CF1827" w:rsidP="00CF1827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PROPOSED CHANGES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:rsidR="001B23D0" w:rsidRDefault="001B23D0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:rsidR="0051027C" w:rsidRPr="00CD726A" w:rsidRDefault="0051027C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i/>
          <w:sz w:val="24"/>
          <w:szCs w:val="24"/>
          <w:rPrChange w:id="35" w:author="Author">
            <w:rPr>
              <w:rFonts w:ascii="Times New Roman" w:hAnsi="Times New Roman" w:cs="Times New Roman"/>
              <w:sz w:val="24"/>
              <w:szCs w:val="24"/>
            </w:rPr>
          </w:rPrChange>
        </w:rPr>
      </w:pPr>
      <w:r w:rsidRPr="00CD726A">
        <w:rPr>
          <w:rFonts w:ascii="Times New Roman" w:hAnsi="Times New Roman" w:cs="Times New Roman"/>
          <w:i/>
          <w:sz w:val="24"/>
          <w:szCs w:val="24"/>
          <w:rPrChange w:id="36" w:author="Author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The definition of </w:t>
      </w:r>
      <w:proofErr w:type="spellStart"/>
      <w:r w:rsidRPr="00CD726A">
        <w:rPr>
          <w:rFonts w:ascii="Times New Roman" w:hAnsi="Times New Roman" w:cs="Times New Roman"/>
          <w:i/>
          <w:sz w:val="24"/>
          <w:szCs w:val="24"/>
          <w:rPrChange w:id="37" w:author="Author">
            <w:rPr>
              <w:rFonts w:ascii="Times New Roman" w:hAnsi="Times New Roman" w:cs="Times New Roman"/>
              <w:sz w:val="24"/>
              <w:szCs w:val="24"/>
            </w:rPr>
          </w:rPrChange>
        </w:rPr>
        <w:t>Rx_Noise</w:t>
      </w:r>
      <w:proofErr w:type="spellEnd"/>
      <w:r w:rsidRPr="00CD726A">
        <w:rPr>
          <w:rFonts w:ascii="Times New Roman" w:hAnsi="Times New Roman" w:cs="Times New Roman"/>
          <w:i/>
          <w:sz w:val="24"/>
          <w:szCs w:val="24"/>
          <w:rPrChange w:id="38" w:author="Author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on page 228 of the existing IBIS 6.1 specification should be changed from:</w:t>
      </w:r>
    </w:p>
    <w:p w:rsidR="0051027C" w:rsidRDefault="0051027C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:rsidR="001F13C9" w:rsidRPr="00213323" w:rsidRDefault="001F13C9" w:rsidP="001F13C9">
      <w:pPr>
        <w:pStyle w:val="Keyword"/>
        <w:spacing w:before="0" w:after="80"/>
        <w:rPr>
          <w:b/>
        </w:rPr>
      </w:pPr>
      <w:r w:rsidRPr="00213323">
        <w:rPr>
          <w:i/>
        </w:rPr>
        <w:t>Parameter:</w:t>
      </w:r>
      <w:r w:rsidRPr="00213323">
        <w:tab/>
      </w:r>
      <w:proofErr w:type="spellStart"/>
      <w:r w:rsidRPr="00213323">
        <w:rPr>
          <w:b/>
          <w:lang w:eastAsia="en-US"/>
        </w:rPr>
        <w:t>Rx_Noise</w:t>
      </w:r>
      <w:proofErr w:type="spellEnd"/>
    </w:p>
    <w:p w:rsidR="001F13C9" w:rsidRPr="00213323" w:rsidRDefault="001F13C9" w:rsidP="001F13C9">
      <w:pPr>
        <w:pStyle w:val="KeywordDescriptions"/>
        <w:rPr>
          <w:b/>
        </w:rPr>
      </w:pPr>
      <w:r w:rsidRPr="00213323">
        <w:rPr>
          <w:i/>
        </w:rPr>
        <w:t>Required:</w:t>
      </w:r>
      <w:r w:rsidRPr="00213323">
        <w:tab/>
        <w:t xml:space="preserve">No, and illegal before </w:t>
      </w:r>
      <w:proofErr w:type="spellStart"/>
      <w:r w:rsidRPr="00213323">
        <w:t>AMI_Version</w:t>
      </w:r>
      <w:proofErr w:type="spellEnd"/>
      <w:r w:rsidRPr="00213323">
        <w:t xml:space="preserve"> 6.0</w:t>
      </w:r>
    </w:p>
    <w:p w:rsidR="001F13C9" w:rsidRPr="00210A28" w:rsidRDefault="001F13C9" w:rsidP="001F13C9">
      <w:pPr>
        <w:pStyle w:val="KeywordDescriptions"/>
        <w:rPr>
          <w:rStyle w:val="KeywordNameTOCChar"/>
        </w:rPr>
      </w:pPr>
      <w:r w:rsidRPr="009F1DA8">
        <w:rPr>
          <w:i/>
        </w:rPr>
        <w:t>Direction:</w:t>
      </w:r>
      <w:r>
        <w:rPr>
          <w:i/>
        </w:rPr>
        <w:tab/>
      </w:r>
      <w:r>
        <w:t>Rx</w:t>
      </w:r>
    </w:p>
    <w:p w:rsidR="001F13C9" w:rsidRPr="00213323" w:rsidRDefault="001F13C9" w:rsidP="001F13C9">
      <w:pPr>
        <w:pStyle w:val="KeywordDescriptions"/>
        <w:rPr>
          <w:b/>
        </w:rPr>
      </w:pPr>
      <w:r w:rsidRPr="00213323">
        <w:rPr>
          <w:i/>
        </w:rPr>
        <w:t>Descriptors</w:t>
      </w:r>
      <w:r w:rsidRPr="00213323">
        <w:t>:</w:t>
      </w:r>
    </w:p>
    <w:p w:rsidR="001F13C9" w:rsidRPr="00213323" w:rsidRDefault="001F13C9" w:rsidP="001F13C9">
      <w:pPr>
        <w:pStyle w:val="ListContinue"/>
        <w:spacing w:after="0"/>
        <w:rPr>
          <w:b/>
        </w:rPr>
      </w:pPr>
      <w:r w:rsidRPr="00213323">
        <w:t>Usage:</w:t>
      </w:r>
      <w:r w:rsidRPr="00213323">
        <w:tab/>
      </w:r>
      <w:r w:rsidRPr="00213323">
        <w:tab/>
      </w:r>
      <w:r w:rsidRPr="00213323">
        <w:rPr>
          <w:lang w:eastAsia="en-US"/>
        </w:rPr>
        <w:t>Info, Out</w:t>
      </w:r>
      <w:r>
        <w:rPr>
          <w:lang w:eastAsia="en-US"/>
        </w:rPr>
        <w:t>, Dep</w:t>
      </w:r>
    </w:p>
    <w:p w:rsidR="001F13C9" w:rsidRPr="00213323" w:rsidRDefault="001F13C9" w:rsidP="001F13C9">
      <w:pPr>
        <w:pStyle w:val="ListContinue"/>
        <w:spacing w:after="0"/>
        <w:rPr>
          <w:b/>
        </w:rPr>
      </w:pPr>
      <w:r w:rsidRPr="00213323">
        <w:t>Type:</w:t>
      </w:r>
      <w:r w:rsidRPr="00213323">
        <w:tab/>
      </w:r>
      <w:r w:rsidRPr="00213323">
        <w:tab/>
      </w:r>
      <w:r w:rsidRPr="00213323">
        <w:rPr>
          <w:lang w:eastAsia="en-US"/>
        </w:rPr>
        <w:t>Float</w:t>
      </w:r>
    </w:p>
    <w:p w:rsidR="001F13C9" w:rsidRPr="00213323" w:rsidRDefault="001F13C9" w:rsidP="001F13C9">
      <w:pPr>
        <w:autoSpaceDE w:val="0"/>
        <w:autoSpaceDN w:val="0"/>
        <w:adjustRightInd w:val="0"/>
        <w:ind w:left="360"/>
        <w:rPr>
          <w:lang w:eastAsia="en-US"/>
        </w:rPr>
      </w:pPr>
      <w:r w:rsidRPr="00213323">
        <w:t>Format:</w:t>
      </w:r>
      <w:r w:rsidRPr="00213323">
        <w:tab/>
      </w:r>
      <w:r w:rsidRPr="00213323">
        <w:tab/>
      </w:r>
      <w:r w:rsidRPr="00213323">
        <w:rPr>
          <w:lang w:eastAsia="en-US"/>
        </w:rPr>
        <w:t>Value, List, Range, Corner, Increment, Steps</w:t>
      </w:r>
    </w:p>
    <w:p w:rsidR="001F13C9" w:rsidRPr="00213323" w:rsidRDefault="001F13C9" w:rsidP="001F13C9">
      <w:pPr>
        <w:pStyle w:val="ListContinue"/>
        <w:spacing w:after="0"/>
        <w:ind w:left="2160" w:hanging="1800"/>
        <w:rPr>
          <w:b/>
          <w:i/>
        </w:rPr>
      </w:pPr>
      <w:r w:rsidRPr="00213323">
        <w:t>Default:</w:t>
      </w:r>
      <w:r w:rsidRPr="00213323">
        <w:tab/>
        <w:t>&lt;</w:t>
      </w:r>
      <w:proofErr w:type="spellStart"/>
      <w:r w:rsidRPr="00213323">
        <w:t>numeric_literal</w:t>
      </w:r>
      <w:proofErr w:type="spellEnd"/>
      <w:r w:rsidRPr="00213323">
        <w:rPr>
          <w:i/>
        </w:rPr>
        <w:t>&gt;</w:t>
      </w:r>
    </w:p>
    <w:p w:rsidR="001F13C9" w:rsidRPr="00213323" w:rsidRDefault="001F13C9" w:rsidP="001F13C9">
      <w:pPr>
        <w:pStyle w:val="ListContinue"/>
        <w:spacing w:after="80"/>
        <w:rPr>
          <w:b/>
          <w:i/>
        </w:rPr>
      </w:pPr>
      <w:r w:rsidRPr="00213323">
        <w:t>Description:</w:t>
      </w:r>
      <w:r w:rsidRPr="00213323">
        <w:rPr>
          <w:i/>
        </w:rPr>
        <w:tab/>
      </w:r>
      <w:r w:rsidRPr="00213323">
        <w:t>&lt;string&gt;</w:t>
      </w:r>
    </w:p>
    <w:p w:rsidR="001F13C9" w:rsidRPr="00213323" w:rsidRDefault="001F13C9" w:rsidP="001F13C9">
      <w:pPr>
        <w:autoSpaceDE w:val="0"/>
        <w:autoSpaceDN w:val="0"/>
        <w:adjustRightInd w:val="0"/>
        <w:spacing w:after="80"/>
        <w:rPr>
          <w:lang w:eastAsia="en-US"/>
        </w:rPr>
      </w:pPr>
      <w:r w:rsidRPr="00213323">
        <w:rPr>
          <w:i/>
        </w:rPr>
        <w:t>Definition:</w:t>
      </w:r>
      <w:r w:rsidRPr="00213323">
        <w:tab/>
      </w:r>
      <w:r w:rsidRPr="00213323">
        <w:rPr>
          <w:lang w:eastAsia="en-US"/>
        </w:rPr>
        <w:t xml:space="preserve">The standard deviation, in </w:t>
      </w:r>
      <w:r>
        <w:rPr>
          <w:lang w:eastAsia="en-US"/>
        </w:rPr>
        <w:t>v</w:t>
      </w:r>
      <w:r w:rsidRPr="00213323">
        <w:rPr>
          <w:lang w:eastAsia="en-US"/>
        </w:rPr>
        <w:t>olts, of a white Gaussian random process, which is to be added by the EDA tool to the signal measured at the sampling latch of a receiver.</w:t>
      </w:r>
    </w:p>
    <w:p w:rsidR="001F13C9" w:rsidRPr="00213323" w:rsidRDefault="001F13C9" w:rsidP="001F13C9">
      <w:pPr>
        <w:autoSpaceDE w:val="0"/>
        <w:autoSpaceDN w:val="0"/>
        <w:adjustRightInd w:val="0"/>
        <w:spacing w:after="80"/>
        <w:rPr>
          <w:lang w:eastAsia="en-US"/>
        </w:rPr>
      </w:pPr>
      <w:r w:rsidRPr="00213323">
        <w:rPr>
          <w:i/>
        </w:rPr>
        <w:t>Usage Rules:</w:t>
      </w:r>
      <w:r w:rsidRPr="00213323">
        <w:rPr>
          <w:i/>
        </w:rPr>
        <w:tab/>
      </w:r>
      <w:r w:rsidRPr="00213323">
        <w:rPr>
          <w:lang w:eastAsia="en-US"/>
        </w:rPr>
        <w:t xml:space="preserve">If </w:t>
      </w:r>
      <w:proofErr w:type="spellStart"/>
      <w:r w:rsidRPr="00213323">
        <w:rPr>
          <w:lang w:eastAsia="en-US"/>
        </w:rPr>
        <w:t>Rx_Noise</w:t>
      </w:r>
      <w:proofErr w:type="spellEnd"/>
      <w:r w:rsidRPr="00213323">
        <w:rPr>
          <w:lang w:eastAsia="en-US"/>
        </w:rPr>
        <w:t xml:space="preserve"> is Usage Out, then the EDA tool shall use the value returned by Rx </w:t>
      </w:r>
      <w:proofErr w:type="spellStart"/>
      <w:r w:rsidRPr="00213323">
        <w:rPr>
          <w:lang w:eastAsia="en-US"/>
        </w:rPr>
        <w:t>AMI_Init</w:t>
      </w:r>
      <w:proofErr w:type="spellEnd"/>
      <w:r w:rsidRPr="00213323">
        <w:rPr>
          <w:lang w:eastAsia="en-US"/>
        </w:rPr>
        <w:t xml:space="preserve"> if Rx AMI_GetWave is not used. If Rx AMI_GetWave is used, then the EDA tool may apply the value returned by each AMI_GetWave call to the waveform returned by that call to AMI_GetWave, or use the average value of </w:t>
      </w:r>
      <w:proofErr w:type="spellStart"/>
      <w:r w:rsidRPr="00213323">
        <w:rPr>
          <w:lang w:eastAsia="en-US"/>
        </w:rPr>
        <w:t>Rx_Noise</w:t>
      </w:r>
      <w:proofErr w:type="spellEnd"/>
      <w:r w:rsidRPr="00213323">
        <w:rPr>
          <w:lang w:eastAsia="en-US"/>
        </w:rPr>
        <w:t xml:space="preserve"> returned by all calls to AMI_GetWave (after Ignore_Bits), or the value of </w:t>
      </w:r>
      <w:proofErr w:type="spellStart"/>
      <w:r w:rsidRPr="00213323">
        <w:rPr>
          <w:lang w:eastAsia="en-US"/>
        </w:rPr>
        <w:t>Rx_Noise</w:t>
      </w:r>
      <w:proofErr w:type="spellEnd"/>
      <w:r w:rsidRPr="00213323">
        <w:rPr>
          <w:lang w:eastAsia="en-US"/>
        </w:rPr>
        <w:t xml:space="preserve"> returned by the last call to AMI_GetWave.</w:t>
      </w:r>
    </w:p>
    <w:p w:rsidR="001F13C9" w:rsidRPr="00213323" w:rsidRDefault="001F13C9" w:rsidP="001F13C9">
      <w:pPr>
        <w:autoSpaceDE w:val="0"/>
        <w:autoSpaceDN w:val="0"/>
        <w:adjustRightInd w:val="0"/>
      </w:pPr>
      <w:r w:rsidRPr="00213323">
        <w:rPr>
          <w:i/>
        </w:rPr>
        <w:t>Other Notes:</w:t>
      </w:r>
      <w:r w:rsidRPr="00213323">
        <w:tab/>
        <w:t>Time is calculated as follows:</w:t>
      </w:r>
    </w:p>
    <w:p w:rsidR="001F13C9" w:rsidRPr="00213323" w:rsidRDefault="001F13C9" w:rsidP="001F13C9">
      <w:pPr>
        <w:pStyle w:val="Equation"/>
      </w:pPr>
      <w:proofErr w:type="gramStart"/>
      <w:r w:rsidRPr="00213323">
        <w:lastRenderedPageBreak/>
        <w:t>wave(</w:t>
      </w:r>
      <w:proofErr w:type="gramEnd"/>
      <w:r w:rsidRPr="00213323">
        <w:t xml:space="preserve">t) = wave(t) + </w:t>
      </w:r>
      <w:proofErr w:type="spellStart"/>
      <w:r w:rsidRPr="00213323">
        <w:t>Rx_Noise</w:t>
      </w:r>
      <w:proofErr w:type="spellEnd"/>
      <w:r w:rsidRPr="00213323">
        <w:t xml:space="preserve"> * </w:t>
      </w:r>
      <w:proofErr w:type="spellStart"/>
      <w:r w:rsidRPr="00213323">
        <w:t>gaussian_rand</w:t>
      </w:r>
      <w:proofErr w:type="spellEnd"/>
      <w:r w:rsidRPr="00213323">
        <w:t>()</w:t>
      </w:r>
    </w:p>
    <w:p w:rsidR="001F13C9" w:rsidRPr="00213323" w:rsidRDefault="001F13C9" w:rsidP="001F13C9">
      <w:pPr>
        <w:autoSpaceDE w:val="0"/>
        <w:autoSpaceDN w:val="0"/>
        <w:adjustRightInd w:val="0"/>
        <w:spacing w:after="160"/>
        <w:ind w:left="360"/>
        <w:rPr>
          <w:lang w:eastAsia="en-US"/>
        </w:rPr>
      </w:pPr>
      <w:r w:rsidRPr="00213323">
        <w:rPr>
          <w:lang w:eastAsia="en-US"/>
        </w:rPr>
        <w:t xml:space="preserve">Where </w:t>
      </w:r>
      <w:proofErr w:type="gramStart"/>
      <w:r w:rsidRPr="00213323">
        <w:rPr>
          <w:lang w:eastAsia="en-US"/>
        </w:rPr>
        <w:t>wave(</w:t>
      </w:r>
      <w:proofErr w:type="gramEnd"/>
      <w:r w:rsidRPr="00213323">
        <w:rPr>
          <w:lang w:eastAsia="en-US"/>
        </w:rPr>
        <w:t>t) is the waveform returned by Rx AMI_GetWave.</w:t>
      </w:r>
    </w:p>
    <w:p w:rsidR="001F13C9" w:rsidRPr="00213323" w:rsidRDefault="001F13C9" w:rsidP="001F13C9">
      <w:pPr>
        <w:autoSpaceDE w:val="0"/>
        <w:autoSpaceDN w:val="0"/>
        <w:adjustRightInd w:val="0"/>
        <w:spacing w:after="80"/>
      </w:pPr>
      <w:r w:rsidRPr="00213323">
        <w:rPr>
          <w:i/>
        </w:rPr>
        <w:t>Example:</w:t>
      </w:r>
    </w:p>
    <w:p w:rsidR="001F13C9" w:rsidRPr="00213323" w:rsidRDefault="001F13C9" w:rsidP="001F13C9">
      <w:pPr>
        <w:pStyle w:val="Exampletext"/>
        <w:rPr>
          <w:lang w:eastAsia="en-US"/>
        </w:rPr>
      </w:pPr>
      <w:r w:rsidRPr="00213323">
        <w:rPr>
          <w:lang w:eastAsia="en-US"/>
        </w:rPr>
        <w:t xml:space="preserve"> (</w:t>
      </w:r>
      <w:proofErr w:type="spellStart"/>
      <w:r w:rsidRPr="00213323">
        <w:rPr>
          <w:lang w:eastAsia="en-US"/>
        </w:rPr>
        <w:t>Rx_Noise</w:t>
      </w:r>
      <w:proofErr w:type="spellEnd"/>
      <w:r w:rsidRPr="00213323">
        <w:rPr>
          <w:lang w:eastAsia="en-US"/>
        </w:rPr>
        <w:t xml:space="preserve"> (Usage Info) (Value 0.010) (Type Float)</w:t>
      </w:r>
    </w:p>
    <w:p w:rsidR="001F13C9" w:rsidRPr="00213323" w:rsidRDefault="001F13C9" w:rsidP="001F13C9">
      <w:pPr>
        <w:pStyle w:val="Exampletext"/>
        <w:rPr>
          <w:lang w:eastAsia="en-US"/>
        </w:rPr>
      </w:pPr>
      <w:r w:rsidRPr="00213323">
        <w:rPr>
          <w:lang w:eastAsia="en-US"/>
        </w:rPr>
        <w:t xml:space="preserve">         (Description "Rx amplitude noise at sampling latch in </w:t>
      </w:r>
      <w:r>
        <w:rPr>
          <w:lang w:eastAsia="en-US"/>
        </w:rPr>
        <w:t>v</w:t>
      </w:r>
      <w:r w:rsidRPr="00213323">
        <w:rPr>
          <w:lang w:eastAsia="en-US"/>
        </w:rPr>
        <w:t>olts."))</w:t>
      </w:r>
    </w:p>
    <w:p w:rsidR="0051027C" w:rsidRDefault="0051027C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:rsidR="001F13C9" w:rsidRPr="00CD726A" w:rsidRDefault="001F13C9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i/>
          <w:sz w:val="24"/>
          <w:szCs w:val="24"/>
          <w:rPrChange w:id="39" w:author="Author">
            <w:rPr>
              <w:rFonts w:ascii="Times New Roman" w:hAnsi="Times New Roman" w:cs="Times New Roman"/>
              <w:sz w:val="24"/>
              <w:szCs w:val="24"/>
            </w:rPr>
          </w:rPrChange>
        </w:rPr>
      </w:pPr>
      <w:r w:rsidRPr="00CD726A">
        <w:rPr>
          <w:rFonts w:ascii="Times New Roman" w:hAnsi="Times New Roman" w:cs="Times New Roman"/>
          <w:i/>
          <w:sz w:val="24"/>
          <w:szCs w:val="24"/>
          <w:rPrChange w:id="40" w:author="Author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… </w:t>
      </w:r>
      <w:proofErr w:type="gramStart"/>
      <w:r w:rsidRPr="00CD726A">
        <w:rPr>
          <w:rFonts w:ascii="Times New Roman" w:hAnsi="Times New Roman" w:cs="Times New Roman"/>
          <w:i/>
          <w:sz w:val="24"/>
          <w:szCs w:val="24"/>
          <w:rPrChange w:id="41" w:author="Author">
            <w:rPr>
              <w:rFonts w:ascii="Times New Roman" w:hAnsi="Times New Roman" w:cs="Times New Roman"/>
              <w:sz w:val="24"/>
              <w:szCs w:val="24"/>
            </w:rPr>
          </w:rPrChange>
        </w:rPr>
        <w:t>to</w:t>
      </w:r>
      <w:proofErr w:type="gramEnd"/>
      <w:r w:rsidRPr="00CD726A">
        <w:rPr>
          <w:rFonts w:ascii="Times New Roman" w:hAnsi="Times New Roman" w:cs="Times New Roman"/>
          <w:i/>
          <w:sz w:val="24"/>
          <w:szCs w:val="24"/>
          <w:rPrChange w:id="42" w:author="Author">
            <w:rPr>
              <w:rFonts w:ascii="Times New Roman" w:hAnsi="Times New Roman" w:cs="Times New Roman"/>
              <w:sz w:val="24"/>
              <w:szCs w:val="24"/>
            </w:rPr>
          </w:rPrChange>
        </w:rPr>
        <w:t>:</w:t>
      </w:r>
    </w:p>
    <w:p w:rsidR="001F13C9" w:rsidRDefault="001F13C9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:rsidR="0051027C" w:rsidRPr="001F13C9" w:rsidRDefault="0051027C" w:rsidP="0051027C">
      <w:pPr>
        <w:pStyle w:val="Keyword"/>
        <w:spacing w:before="0" w:after="80"/>
        <w:rPr>
          <w:b/>
        </w:rPr>
      </w:pPr>
      <w:r w:rsidRPr="001F13C9">
        <w:rPr>
          <w:i/>
        </w:rPr>
        <w:t>Parameter:</w:t>
      </w:r>
      <w:r w:rsidRPr="001F13C9">
        <w:tab/>
      </w:r>
      <w:proofErr w:type="spellStart"/>
      <w:r w:rsidRPr="001F13C9">
        <w:rPr>
          <w:b/>
          <w:lang w:eastAsia="en-US"/>
        </w:rPr>
        <w:t>Rx_Noise</w:t>
      </w:r>
      <w:proofErr w:type="spellEnd"/>
      <w:r w:rsidRPr="001F13C9">
        <w:rPr>
          <w:b/>
          <w:lang w:eastAsia="en-US"/>
        </w:rPr>
        <w:t xml:space="preserve">, </w:t>
      </w:r>
      <w:proofErr w:type="spellStart"/>
      <w:r w:rsidRPr="001F13C9">
        <w:rPr>
          <w:b/>
          <w:lang w:eastAsia="en-US"/>
        </w:rPr>
        <w:t>Rx_</w:t>
      </w:r>
      <w:ins w:id="43" w:author="Author">
        <w:r w:rsidR="00EA17FE">
          <w:rPr>
            <w:b/>
            <w:lang w:eastAsia="en-US"/>
          </w:rPr>
          <w:t>Unbounded</w:t>
        </w:r>
      </w:ins>
      <w:del w:id="44" w:author="Author">
        <w:r w:rsidRPr="001F13C9" w:rsidDel="00CD726A">
          <w:rPr>
            <w:b/>
            <w:lang w:eastAsia="en-US"/>
          </w:rPr>
          <w:delText>Rn</w:delText>
        </w:r>
      </w:del>
      <w:ins w:id="45" w:author="Author">
        <w:r w:rsidR="00CD726A">
          <w:rPr>
            <w:b/>
            <w:lang w:eastAsia="en-US"/>
          </w:rPr>
          <w:t>Gaussian</w:t>
        </w:r>
        <w:r w:rsidR="00EA17FE">
          <w:rPr>
            <w:b/>
            <w:lang w:eastAsia="en-US"/>
          </w:rPr>
          <w:t>Noise</w:t>
        </w:r>
      </w:ins>
      <w:proofErr w:type="spellEnd"/>
    </w:p>
    <w:p w:rsidR="0051027C" w:rsidRPr="001F13C9" w:rsidRDefault="0051027C" w:rsidP="0051027C">
      <w:pPr>
        <w:pStyle w:val="KeywordDescriptions"/>
        <w:rPr>
          <w:b/>
        </w:rPr>
      </w:pPr>
      <w:r w:rsidRPr="001F13C9">
        <w:rPr>
          <w:i/>
        </w:rPr>
        <w:t>Required:</w:t>
      </w:r>
      <w:r w:rsidRPr="001F13C9">
        <w:tab/>
        <w:t xml:space="preserve">No, and </w:t>
      </w:r>
      <w:proofErr w:type="spellStart"/>
      <w:r w:rsidRPr="001F13C9">
        <w:t>Rx_Noise</w:t>
      </w:r>
      <w:proofErr w:type="spellEnd"/>
      <w:r w:rsidRPr="001F13C9">
        <w:t xml:space="preserve"> is illegal before </w:t>
      </w:r>
      <w:proofErr w:type="spellStart"/>
      <w:r w:rsidRPr="001F13C9">
        <w:t>AMI_Version</w:t>
      </w:r>
      <w:proofErr w:type="spellEnd"/>
      <w:r w:rsidRPr="001F13C9">
        <w:t xml:space="preserve"> 6.0; </w:t>
      </w:r>
      <w:proofErr w:type="spellStart"/>
      <w:r w:rsidRPr="001F13C9">
        <w:t>Rx_</w:t>
      </w:r>
      <w:ins w:id="46" w:author="Author">
        <w:r w:rsidR="00EA17FE">
          <w:t>Unbounded</w:t>
        </w:r>
      </w:ins>
      <w:del w:id="47" w:author="Author">
        <w:r w:rsidRPr="001F13C9" w:rsidDel="00CD726A">
          <w:delText xml:space="preserve">Rn </w:delText>
        </w:r>
      </w:del>
      <w:ins w:id="48" w:author="Author">
        <w:r w:rsidR="00CD726A">
          <w:t>Gaussian</w:t>
        </w:r>
        <w:r w:rsidR="00EA17FE">
          <w:t>Noise</w:t>
        </w:r>
        <w:proofErr w:type="spellEnd"/>
        <w:r w:rsidR="00CD726A" w:rsidRPr="001F13C9">
          <w:t xml:space="preserve"> </w:t>
        </w:r>
      </w:ins>
      <w:r w:rsidRPr="001F13C9">
        <w:t xml:space="preserve">is illegal before </w:t>
      </w:r>
      <w:proofErr w:type="spellStart"/>
      <w:r w:rsidRPr="001F13C9">
        <w:t>AMI_Version</w:t>
      </w:r>
      <w:proofErr w:type="spellEnd"/>
      <w:r w:rsidRPr="001F13C9">
        <w:t xml:space="preserve"> 6.2</w:t>
      </w:r>
    </w:p>
    <w:p w:rsidR="0051027C" w:rsidRPr="001F13C9" w:rsidRDefault="0051027C" w:rsidP="0051027C">
      <w:pPr>
        <w:pStyle w:val="KeywordDescriptions"/>
        <w:rPr>
          <w:rStyle w:val="KeywordNameTOCChar"/>
        </w:rPr>
      </w:pPr>
      <w:r w:rsidRPr="001F13C9">
        <w:rPr>
          <w:i/>
        </w:rPr>
        <w:t>Direction:</w:t>
      </w:r>
      <w:r w:rsidRPr="001F13C9">
        <w:rPr>
          <w:i/>
        </w:rPr>
        <w:tab/>
      </w:r>
      <w:r w:rsidRPr="001F13C9">
        <w:t>Rx</w:t>
      </w:r>
    </w:p>
    <w:p w:rsidR="0051027C" w:rsidRPr="001F13C9" w:rsidRDefault="0051027C" w:rsidP="0051027C">
      <w:pPr>
        <w:pStyle w:val="KeywordDescriptions"/>
      </w:pPr>
      <w:r w:rsidRPr="001F13C9">
        <w:rPr>
          <w:i/>
        </w:rPr>
        <w:t>Descriptors</w:t>
      </w:r>
      <w:r w:rsidRPr="001F13C9">
        <w:t>:</w:t>
      </w:r>
    </w:p>
    <w:p w:rsidR="0051027C" w:rsidRPr="001F13C9" w:rsidRDefault="0051027C" w:rsidP="0051027C">
      <w:pPr>
        <w:pStyle w:val="ListContinue"/>
        <w:spacing w:after="0"/>
        <w:rPr>
          <w:b/>
        </w:rPr>
      </w:pPr>
      <w:r w:rsidRPr="001F13C9">
        <w:t>Usage:</w:t>
      </w:r>
      <w:r w:rsidRPr="001F13C9">
        <w:tab/>
      </w:r>
      <w:r w:rsidRPr="001F13C9">
        <w:tab/>
      </w:r>
      <w:r w:rsidRPr="001F13C9">
        <w:rPr>
          <w:lang w:eastAsia="en-US"/>
        </w:rPr>
        <w:t>Info, Out, Dep</w:t>
      </w:r>
    </w:p>
    <w:p w:rsidR="0051027C" w:rsidRPr="001F13C9" w:rsidRDefault="0051027C" w:rsidP="0051027C">
      <w:pPr>
        <w:pStyle w:val="ListContinue"/>
        <w:spacing w:after="0"/>
        <w:rPr>
          <w:b/>
        </w:rPr>
      </w:pPr>
      <w:r w:rsidRPr="001F13C9">
        <w:t>Type:</w:t>
      </w:r>
      <w:r w:rsidRPr="001F13C9">
        <w:tab/>
      </w:r>
      <w:r w:rsidRPr="001F13C9">
        <w:tab/>
      </w:r>
      <w:r w:rsidRPr="001F13C9">
        <w:rPr>
          <w:lang w:eastAsia="en-US"/>
        </w:rPr>
        <w:t>Float</w:t>
      </w:r>
    </w:p>
    <w:p w:rsidR="0051027C" w:rsidRPr="001F13C9" w:rsidRDefault="0051027C" w:rsidP="0051027C">
      <w:pPr>
        <w:autoSpaceDE w:val="0"/>
        <w:autoSpaceDN w:val="0"/>
        <w:adjustRightInd w:val="0"/>
        <w:ind w:left="360"/>
        <w:rPr>
          <w:lang w:eastAsia="en-US"/>
        </w:rPr>
      </w:pPr>
      <w:r w:rsidRPr="001F13C9">
        <w:t>Format:</w:t>
      </w:r>
      <w:r w:rsidRPr="001F13C9">
        <w:tab/>
      </w:r>
      <w:r w:rsidRPr="001F13C9">
        <w:tab/>
      </w:r>
      <w:r w:rsidRPr="001F13C9">
        <w:rPr>
          <w:lang w:eastAsia="en-US"/>
        </w:rPr>
        <w:t>Value, List, Range, Corner, Increment, Steps</w:t>
      </w:r>
    </w:p>
    <w:p w:rsidR="0051027C" w:rsidRPr="001F13C9" w:rsidRDefault="0051027C" w:rsidP="0051027C">
      <w:pPr>
        <w:pStyle w:val="ListContinue"/>
        <w:spacing w:after="0"/>
        <w:ind w:left="2160" w:hanging="1800"/>
        <w:rPr>
          <w:b/>
          <w:i/>
        </w:rPr>
      </w:pPr>
      <w:r w:rsidRPr="001F13C9">
        <w:t>Default:</w:t>
      </w:r>
      <w:r w:rsidRPr="001F13C9">
        <w:tab/>
        <w:t>&lt;</w:t>
      </w:r>
      <w:proofErr w:type="spellStart"/>
      <w:r w:rsidRPr="001F13C9">
        <w:t>numeric_literal</w:t>
      </w:r>
      <w:proofErr w:type="spellEnd"/>
      <w:r w:rsidRPr="001F13C9">
        <w:rPr>
          <w:i/>
        </w:rPr>
        <w:t>&gt;</w:t>
      </w:r>
    </w:p>
    <w:p w:rsidR="0051027C" w:rsidRPr="001F13C9" w:rsidRDefault="0051027C" w:rsidP="0051027C">
      <w:pPr>
        <w:pStyle w:val="ListContinue"/>
        <w:spacing w:after="80"/>
        <w:rPr>
          <w:b/>
          <w:i/>
        </w:rPr>
      </w:pPr>
      <w:r w:rsidRPr="001F13C9">
        <w:t>Description:</w:t>
      </w:r>
      <w:r w:rsidRPr="001F13C9">
        <w:rPr>
          <w:i/>
        </w:rPr>
        <w:tab/>
      </w:r>
      <w:r w:rsidRPr="001F13C9">
        <w:t>&lt;string&gt;</w:t>
      </w:r>
    </w:p>
    <w:p w:rsidR="0051027C" w:rsidRPr="001F13C9" w:rsidRDefault="0051027C" w:rsidP="0051027C">
      <w:pPr>
        <w:autoSpaceDE w:val="0"/>
        <w:autoSpaceDN w:val="0"/>
        <w:adjustRightInd w:val="0"/>
        <w:spacing w:after="80"/>
        <w:rPr>
          <w:lang w:eastAsia="en-US"/>
        </w:rPr>
      </w:pPr>
      <w:r w:rsidRPr="001F13C9">
        <w:rPr>
          <w:i/>
        </w:rPr>
        <w:t>Definition:</w:t>
      </w:r>
      <w:r w:rsidRPr="001F13C9">
        <w:tab/>
      </w:r>
      <w:r w:rsidRPr="001F13C9">
        <w:rPr>
          <w:lang w:eastAsia="en-US"/>
        </w:rPr>
        <w:t>The standard deviation, in volts, of a</w:t>
      </w:r>
      <w:ins w:id="49" w:author="Author">
        <w:r w:rsidR="00EB29FA">
          <w:rPr>
            <w:lang w:eastAsia="en-US"/>
          </w:rPr>
          <w:t>n unbounded</w:t>
        </w:r>
      </w:ins>
      <w:r w:rsidRPr="001F13C9">
        <w:rPr>
          <w:lang w:eastAsia="en-US"/>
        </w:rPr>
        <w:t xml:space="preserve"> white Gaussian random process, which is to be added by the EDA tool to the signal measured at the sampling latch of a receiver.</w:t>
      </w:r>
    </w:p>
    <w:p w:rsidR="0051027C" w:rsidRPr="001F13C9" w:rsidRDefault="0051027C" w:rsidP="0051027C">
      <w:pPr>
        <w:autoSpaceDE w:val="0"/>
        <w:autoSpaceDN w:val="0"/>
        <w:adjustRightInd w:val="0"/>
        <w:spacing w:after="80"/>
        <w:rPr>
          <w:lang w:eastAsia="en-US"/>
        </w:rPr>
      </w:pPr>
      <w:r w:rsidRPr="001F13C9">
        <w:rPr>
          <w:i/>
        </w:rPr>
        <w:t>Usage Rules:</w:t>
      </w:r>
      <w:r w:rsidRPr="001F13C9">
        <w:rPr>
          <w:i/>
        </w:rPr>
        <w:tab/>
      </w:r>
      <w:r w:rsidRPr="001F13C9">
        <w:rPr>
          <w:lang w:eastAsia="en-US"/>
        </w:rPr>
        <w:t xml:space="preserve">If </w:t>
      </w:r>
      <w:proofErr w:type="spellStart"/>
      <w:r w:rsidRPr="001F13C9">
        <w:rPr>
          <w:lang w:eastAsia="en-US"/>
        </w:rPr>
        <w:t>Rx_Noise</w:t>
      </w:r>
      <w:proofErr w:type="spellEnd"/>
      <w:r w:rsidRPr="001F13C9">
        <w:rPr>
          <w:lang w:eastAsia="en-US"/>
        </w:rPr>
        <w:t xml:space="preserve"> is Usage Out, then the EDA tool shall use the value returned by Rx </w:t>
      </w:r>
      <w:proofErr w:type="spellStart"/>
      <w:r w:rsidRPr="001F13C9">
        <w:rPr>
          <w:lang w:eastAsia="en-US"/>
        </w:rPr>
        <w:t>AMI_Init</w:t>
      </w:r>
      <w:proofErr w:type="spellEnd"/>
      <w:r w:rsidRPr="001F13C9">
        <w:rPr>
          <w:lang w:eastAsia="en-US"/>
        </w:rPr>
        <w:t xml:space="preserve"> if Rx AMI_GetWave is not used. If Rx AMI_GetWave is used, then the EDA tool may apply the value returned by each AMI_GetWave call to the waveform returned by that call to AMI_GetWave, or use the average value of </w:t>
      </w:r>
      <w:proofErr w:type="spellStart"/>
      <w:r w:rsidRPr="001F13C9">
        <w:rPr>
          <w:lang w:eastAsia="en-US"/>
        </w:rPr>
        <w:t>Rx_Noise</w:t>
      </w:r>
      <w:proofErr w:type="spellEnd"/>
      <w:r w:rsidRPr="001F13C9">
        <w:rPr>
          <w:lang w:eastAsia="en-US"/>
        </w:rPr>
        <w:t xml:space="preserve"> returned by all calls to AMI_GetWave (after Ignore_Bits), or the value of </w:t>
      </w:r>
      <w:proofErr w:type="spellStart"/>
      <w:r w:rsidRPr="001F13C9">
        <w:rPr>
          <w:lang w:eastAsia="en-US"/>
        </w:rPr>
        <w:t>Rx_Noise</w:t>
      </w:r>
      <w:proofErr w:type="spellEnd"/>
      <w:r w:rsidRPr="001F13C9">
        <w:rPr>
          <w:lang w:eastAsia="en-US"/>
        </w:rPr>
        <w:t xml:space="preserve"> returned by the last call to AMI_GetWave.</w:t>
      </w:r>
    </w:p>
    <w:p w:rsidR="0051027C" w:rsidRPr="001F13C9" w:rsidRDefault="0051027C" w:rsidP="0051027C">
      <w:pPr>
        <w:autoSpaceDE w:val="0"/>
        <w:autoSpaceDN w:val="0"/>
        <w:adjustRightInd w:val="0"/>
      </w:pPr>
      <w:r w:rsidRPr="001F13C9">
        <w:rPr>
          <w:i/>
        </w:rPr>
        <w:t>Other Notes:</w:t>
      </w:r>
      <w:r w:rsidRPr="001F13C9">
        <w:tab/>
        <w:t>The output voltage waveform is calculated as follows:</w:t>
      </w:r>
    </w:p>
    <w:p w:rsidR="0051027C" w:rsidRPr="001F13C9" w:rsidRDefault="0051027C" w:rsidP="0051027C">
      <w:pPr>
        <w:pStyle w:val="Equation"/>
      </w:pPr>
      <w:proofErr w:type="spellStart"/>
      <w:r w:rsidRPr="001F13C9">
        <w:t>Output_</w:t>
      </w:r>
      <w:proofErr w:type="gramStart"/>
      <w:r w:rsidRPr="001F13C9">
        <w:t>wave</w:t>
      </w:r>
      <w:proofErr w:type="spellEnd"/>
      <w:r w:rsidRPr="001F13C9">
        <w:t>(</w:t>
      </w:r>
      <w:proofErr w:type="gramEnd"/>
      <w:r w:rsidRPr="001F13C9">
        <w:t xml:space="preserve">t) = wave(t) + </w:t>
      </w:r>
      <w:proofErr w:type="spellStart"/>
      <w:r w:rsidRPr="001F13C9">
        <w:t>Rx_Noise</w:t>
      </w:r>
      <w:proofErr w:type="spellEnd"/>
      <w:r w:rsidRPr="001F13C9">
        <w:t xml:space="preserve"> * </w:t>
      </w:r>
      <w:proofErr w:type="spellStart"/>
      <w:r w:rsidRPr="001F13C9">
        <w:t>gaussian_rand</w:t>
      </w:r>
      <w:proofErr w:type="spellEnd"/>
      <w:r w:rsidRPr="001F13C9">
        <w:t>()</w:t>
      </w:r>
    </w:p>
    <w:p w:rsidR="0051027C" w:rsidRPr="001F13C9" w:rsidRDefault="0051027C" w:rsidP="0051027C">
      <w:pPr>
        <w:autoSpaceDE w:val="0"/>
        <w:autoSpaceDN w:val="0"/>
        <w:adjustRightInd w:val="0"/>
        <w:spacing w:after="160"/>
        <w:ind w:left="360"/>
        <w:rPr>
          <w:lang w:eastAsia="en-US"/>
        </w:rPr>
      </w:pPr>
      <w:r w:rsidRPr="001F13C9">
        <w:rPr>
          <w:lang w:eastAsia="en-US"/>
        </w:rPr>
        <w:t xml:space="preserve">Where </w:t>
      </w:r>
      <w:proofErr w:type="gramStart"/>
      <w:r w:rsidRPr="001F13C9">
        <w:rPr>
          <w:lang w:eastAsia="en-US"/>
        </w:rPr>
        <w:t>wave(</w:t>
      </w:r>
      <w:proofErr w:type="gramEnd"/>
      <w:r w:rsidRPr="001F13C9">
        <w:rPr>
          <w:lang w:eastAsia="en-US"/>
        </w:rPr>
        <w:t xml:space="preserve">t) is the waveform returned by Rx AMI_GetWave and </w:t>
      </w:r>
      <w:proofErr w:type="spellStart"/>
      <w:r w:rsidRPr="001F13C9">
        <w:rPr>
          <w:rStyle w:val="fontstyle01"/>
          <w:color w:val="auto"/>
        </w:rPr>
        <w:t>gaussian_rand</w:t>
      </w:r>
      <w:proofErr w:type="spellEnd"/>
      <w:r w:rsidRPr="001F13C9">
        <w:rPr>
          <w:rStyle w:val="fontstyle01"/>
          <w:color w:val="auto"/>
        </w:rPr>
        <w:t>() is a function that returns floating point numbers between -</w:t>
      </w:r>
      <w:proofErr w:type="spellStart"/>
      <w:r w:rsidRPr="001F13C9">
        <w:rPr>
          <w:rStyle w:val="fontstyle01"/>
          <w:color w:val="auto"/>
        </w:rPr>
        <w:t>inf</w:t>
      </w:r>
      <w:proofErr w:type="spellEnd"/>
      <w:r w:rsidRPr="001F13C9">
        <w:rPr>
          <w:rStyle w:val="fontstyle01"/>
          <w:color w:val="auto"/>
        </w:rPr>
        <w:t xml:space="preserve"> and +inf.  The distribution of these numbers shall be a white Gaussian distribution centered at 0.0 with a standard deviation of 1.0.</w:t>
      </w:r>
    </w:p>
    <w:p w:rsidR="0051027C" w:rsidRPr="001F13C9" w:rsidRDefault="0051027C" w:rsidP="0051027C">
      <w:pPr>
        <w:autoSpaceDE w:val="0"/>
        <w:autoSpaceDN w:val="0"/>
        <w:adjustRightInd w:val="0"/>
        <w:spacing w:after="160"/>
        <w:rPr>
          <w:lang w:eastAsia="en-US"/>
        </w:rPr>
      </w:pPr>
      <w:proofErr w:type="spellStart"/>
      <w:r w:rsidRPr="001F13C9">
        <w:rPr>
          <w:lang w:eastAsia="en-US"/>
        </w:rPr>
        <w:t>Rx_</w:t>
      </w:r>
      <w:ins w:id="50" w:author="Author">
        <w:r w:rsidR="00EA17FE">
          <w:rPr>
            <w:lang w:eastAsia="en-US"/>
          </w:rPr>
          <w:t>Unbounded</w:t>
        </w:r>
      </w:ins>
      <w:del w:id="51" w:author="Author">
        <w:r w:rsidRPr="001F13C9" w:rsidDel="00CD726A">
          <w:rPr>
            <w:lang w:eastAsia="en-US"/>
          </w:rPr>
          <w:delText xml:space="preserve">Rn </w:delText>
        </w:r>
      </w:del>
      <w:ins w:id="52" w:author="Author">
        <w:r w:rsidR="00CD726A">
          <w:rPr>
            <w:lang w:eastAsia="en-US"/>
          </w:rPr>
          <w:t>Gaussian</w:t>
        </w:r>
        <w:r w:rsidR="00EA17FE">
          <w:rPr>
            <w:lang w:eastAsia="en-US"/>
          </w:rPr>
          <w:t>Noise</w:t>
        </w:r>
        <w:proofErr w:type="spellEnd"/>
        <w:r w:rsidR="00CD726A" w:rsidRPr="001F13C9">
          <w:rPr>
            <w:lang w:eastAsia="en-US"/>
          </w:rPr>
          <w:t xml:space="preserve"> </w:t>
        </w:r>
      </w:ins>
      <w:r w:rsidRPr="001F13C9">
        <w:rPr>
          <w:lang w:eastAsia="en-US"/>
        </w:rPr>
        <w:t xml:space="preserve">is permitted as an alternate name for </w:t>
      </w:r>
      <w:proofErr w:type="spellStart"/>
      <w:r w:rsidRPr="001F13C9">
        <w:rPr>
          <w:lang w:eastAsia="en-US"/>
        </w:rPr>
        <w:t>Rx_Noise</w:t>
      </w:r>
      <w:proofErr w:type="spellEnd"/>
      <w:r w:rsidRPr="001F13C9">
        <w:rPr>
          <w:lang w:eastAsia="en-US"/>
        </w:rPr>
        <w:t xml:space="preserve"> in </w:t>
      </w:r>
      <w:proofErr w:type="spellStart"/>
      <w:r w:rsidRPr="001F13C9">
        <w:rPr>
          <w:lang w:eastAsia="en-US"/>
        </w:rPr>
        <w:t>AMI_Version</w:t>
      </w:r>
      <w:proofErr w:type="spellEnd"/>
      <w:r w:rsidRPr="001F13C9">
        <w:rPr>
          <w:lang w:eastAsia="en-US"/>
        </w:rPr>
        <w:t xml:space="preserve"> 6.2 and higher.</w:t>
      </w:r>
    </w:p>
    <w:p w:rsidR="0051027C" w:rsidRDefault="0051027C" w:rsidP="0051027C">
      <w:pPr>
        <w:autoSpaceDE w:val="0"/>
        <w:autoSpaceDN w:val="0"/>
        <w:adjustRightInd w:val="0"/>
        <w:spacing w:after="80"/>
      </w:pPr>
      <w:r>
        <w:rPr>
          <w:i/>
        </w:rPr>
        <w:t>Example:</w:t>
      </w:r>
    </w:p>
    <w:p w:rsidR="0051027C" w:rsidRDefault="0051027C" w:rsidP="0051027C">
      <w:pPr>
        <w:pStyle w:val="Exampletext"/>
        <w:rPr>
          <w:lang w:eastAsia="en-US"/>
        </w:rPr>
      </w:pPr>
      <w:r>
        <w:rPr>
          <w:lang w:eastAsia="en-US"/>
        </w:rPr>
        <w:t xml:space="preserve"> (</w:t>
      </w:r>
      <w:proofErr w:type="spellStart"/>
      <w:r>
        <w:rPr>
          <w:lang w:eastAsia="en-US"/>
        </w:rPr>
        <w:t>Rx_Noise</w:t>
      </w:r>
      <w:proofErr w:type="spellEnd"/>
      <w:r>
        <w:rPr>
          <w:lang w:eastAsia="en-US"/>
        </w:rPr>
        <w:t xml:space="preserve"> (Usage Info) (Value 0.010) (Type Float)</w:t>
      </w:r>
    </w:p>
    <w:p w:rsidR="0051027C" w:rsidRDefault="0051027C" w:rsidP="0051027C">
      <w:pPr>
        <w:pStyle w:val="Exampletext"/>
        <w:rPr>
          <w:lang w:eastAsia="en-US"/>
        </w:rPr>
      </w:pPr>
      <w:r>
        <w:rPr>
          <w:lang w:eastAsia="en-US"/>
        </w:rPr>
        <w:t xml:space="preserve">         (Description "Rx amplitude noise at sampling latch in volts."))</w:t>
      </w:r>
    </w:p>
    <w:p w:rsidR="0051027C" w:rsidRDefault="0051027C" w:rsidP="0051027C"/>
    <w:p w:rsidR="00806806" w:rsidRPr="00CD726A" w:rsidRDefault="00806806" w:rsidP="0051027C">
      <w:pPr>
        <w:rPr>
          <w:i/>
          <w:rPrChange w:id="53" w:author="Author">
            <w:rPr/>
          </w:rPrChange>
        </w:rPr>
      </w:pPr>
      <w:r w:rsidRPr="00CD726A">
        <w:rPr>
          <w:i/>
          <w:rPrChange w:id="54" w:author="Author">
            <w:rPr/>
          </w:rPrChange>
        </w:rPr>
        <w:lastRenderedPageBreak/>
        <w:t>Immediately after, a new Reserved Parameter should be added:</w:t>
      </w:r>
    </w:p>
    <w:p w:rsidR="00806806" w:rsidRDefault="00806806" w:rsidP="0051027C"/>
    <w:p w:rsidR="0051027C" w:rsidRDefault="0051027C" w:rsidP="0051027C">
      <w:pPr>
        <w:pStyle w:val="Keyword"/>
        <w:spacing w:before="0" w:after="80"/>
        <w:rPr>
          <w:b/>
        </w:rPr>
      </w:pPr>
      <w:r>
        <w:rPr>
          <w:i/>
        </w:rPr>
        <w:t>Parameter:</w:t>
      </w:r>
      <w:r>
        <w:tab/>
      </w:r>
      <w:proofErr w:type="spellStart"/>
      <w:r>
        <w:rPr>
          <w:b/>
          <w:lang w:eastAsia="en-US"/>
        </w:rPr>
        <w:t>Rx_</w:t>
      </w:r>
      <w:del w:id="55" w:author="Author">
        <w:r w:rsidDel="00CD726A">
          <w:rPr>
            <w:b/>
            <w:lang w:eastAsia="en-US"/>
          </w:rPr>
          <w:delText>Dn</w:delText>
        </w:r>
      </w:del>
      <w:ins w:id="56" w:author="Author">
        <w:r w:rsidR="00CD726A">
          <w:rPr>
            <w:b/>
            <w:lang w:eastAsia="en-US"/>
          </w:rPr>
          <w:t>BoundedUniform</w:t>
        </w:r>
        <w:r w:rsidR="00EA17FE">
          <w:rPr>
            <w:b/>
            <w:lang w:eastAsia="en-US"/>
          </w:rPr>
          <w:t>Noise</w:t>
        </w:r>
      </w:ins>
      <w:proofErr w:type="spellEnd"/>
    </w:p>
    <w:p w:rsidR="0051027C" w:rsidRDefault="0051027C" w:rsidP="0051027C">
      <w:pPr>
        <w:pStyle w:val="KeywordDescriptions"/>
        <w:rPr>
          <w:b/>
        </w:rPr>
      </w:pPr>
      <w:r>
        <w:rPr>
          <w:i/>
        </w:rPr>
        <w:t>Required:</w:t>
      </w:r>
      <w:r>
        <w:tab/>
        <w:t xml:space="preserve">No, and illegal before </w:t>
      </w:r>
      <w:proofErr w:type="spellStart"/>
      <w:r>
        <w:t>AMI_Version</w:t>
      </w:r>
      <w:proofErr w:type="spellEnd"/>
      <w:r>
        <w:t xml:space="preserve"> 6.2</w:t>
      </w:r>
    </w:p>
    <w:p w:rsidR="0051027C" w:rsidRDefault="0051027C" w:rsidP="0051027C">
      <w:pPr>
        <w:pStyle w:val="KeywordDescriptions"/>
        <w:rPr>
          <w:rStyle w:val="KeywordNameTOCChar"/>
        </w:rPr>
      </w:pPr>
      <w:r>
        <w:rPr>
          <w:i/>
        </w:rPr>
        <w:t>Direction:</w:t>
      </w:r>
      <w:r>
        <w:rPr>
          <w:i/>
        </w:rPr>
        <w:tab/>
      </w:r>
      <w:r>
        <w:t>Rx</w:t>
      </w:r>
    </w:p>
    <w:p w:rsidR="0051027C" w:rsidRDefault="0051027C" w:rsidP="0051027C">
      <w:pPr>
        <w:pStyle w:val="KeywordDescriptions"/>
      </w:pPr>
      <w:r>
        <w:rPr>
          <w:i/>
        </w:rPr>
        <w:t>Descriptors</w:t>
      </w:r>
      <w:r>
        <w:t>:</w:t>
      </w:r>
    </w:p>
    <w:p w:rsidR="0051027C" w:rsidRDefault="0051027C" w:rsidP="0051027C">
      <w:pPr>
        <w:pStyle w:val="ListContinue"/>
        <w:spacing w:after="0"/>
        <w:rPr>
          <w:b/>
        </w:rPr>
      </w:pPr>
      <w:r>
        <w:t>Usage:</w:t>
      </w:r>
      <w:r>
        <w:tab/>
      </w:r>
      <w:r>
        <w:tab/>
      </w:r>
      <w:r>
        <w:rPr>
          <w:lang w:eastAsia="en-US"/>
        </w:rPr>
        <w:t>Info, Out, Dep</w:t>
      </w:r>
    </w:p>
    <w:p w:rsidR="0051027C" w:rsidRDefault="0051027C" w:rsidP="0051027C">
      <w:pPr>
        <w:pStyle w:val="ListContinue"/>
        <w:spacing w:after="0"/>
        <w:rPr>
          <w:b/>
        </w:rPr>
      </w:pPr>
      <w:r>
        <w:t>Type:</w:t>
      </w:r>
      <w:r>
        <w:tab/>
      </w:r>
      <w:r>
        <w:tab/>
      </w:r>
      <w:r>
        <w:rPr>
          <w:lang w:eastAsia="en-US"/>
        </w:rPr>
        <w:t>Float</w:t>
      </w:r>
    </w:p>
    <w:p w:rsidR="0051027C" w:rsidRDefault="0051027C" w:rsidP="0051027C">
      <w:pPr>
        <w:autoSpaceDE w:val="0"/>
        <w:autoSpaceDN w:val="0"/>
        <w:adjustRightInd w:val="0"/>
        <w:ind w:left="360"/>
        <w:rPr>
          <w:lang w:eastAsia="en-US"/>
        </w:rPr>
      </w:pPr>
      <w:r>
        <w:t>Format:</w:t>
      </w:r>
      <w:r>
        <w:tab/>
      </w:r>
      <w:r>
        <w:tab/>
      </w:r>
      <w:r>
        <w:rPr>
          <w:lang w:eastAsia="en-US"/>
        </w:rPr>
        <w:t>Value, List, Range, Corner, Increment, Steps</w:t>
      </w:r>
    </w:p>
    <w:p w:rsidR="0051027C" w:rsidRDefault="0051027C" w:rsidP="0051027C">
      <w:pPr>
        <w:pStyle w:val="ListContinue"/>
        <w:spacing w:after="0"/>
        <w:ind w:left="2160" w:hanging="1800"/>
        <w:rPr>
          <w:b/>
          <w:i/>
        </w:rPr>
      </w:pPr>
      <w:r>
        <w:t>Default:</w:t>
      </w:r>
      <w:r>
        <w:tab/>
        <w:t>&lt;</w:t>
      </w:r>
      <w:proofErr w:type="spellStart"/>
      <w:r>
        <w:t>numeric_literal</w:t>
      </w:r>
      <w:proofErr w:type="spellEnd"/>
      <w:r>
        <w:rPr>
          <w:i/>
        </w:rPr>
        <w:t>&gt;</w:t>
      </w:r>
    </w:p>
    <w:p w:rsidR="0051027C" w:rsidRDefault="0051027C" w:rsidP="0051027C">
      <w:pPr>
        <w:pStyle w:val="ListContinue"/>
        <w:spacing w:after="80"/>
        <w:rPr>
          <w:b/>
          <w:i/>
        </w:rPr>
      </w:pPr>
      <w:r>
        <w:t>Description:</w:t>
      </w:r>
      <w:r>
        <w:rPr>
          <w:i/>
        </w:rPr>
        <w:tab/>
      </w:r>
      <w:r>
        <w:t>&lt;string&gt;</w:t>
      </w:r>
    </w:p>
    <w:p w:rsidR="0051027C" w:rsidRDefault="0051027C" w:rsidP="0051027C">
      <w:pPr>
        <w:autoSpaceDE w:val="0"/>
        <w:autoSpaceDN w:val="0"/>
        <w:adjustRightInd w:val="0"/>
        <w:spacing w:after="80"/>
        <w:rPr>
          <w:lang w:eastAsia="en-US"/>
        </w:rPr>
      </w:pPr>
      <w:r>
        <w:rPr>
          <w:i/>
        </w:rPr>
        <w:t>Definition:</w:t>
      </w:r>
      <w:r>
        <w:tab/>
      </w:r>
      <w:r>
        <w:rPr>
          <w:lang w:eastAsia="en-US"/>
        </w:rPr>
        <w:t xml:space="preserve">The worst-case half peak-to-peak variation, in volts, of a </w:t>
      </w:r>
      <w:ins w:id="57" w:author="Author">
        <w:r w:rsidR="00EB29FA">
          <w:rPr>
            <w:lang w:eastAsia="en-US"/>
          </w:rPr>
          <w:t xml:space="preserve">bounded </w:t>
        </w:r>
      </w:ins>
      <w:r>
        <w:rPr>
          <w:lang w:eastAsia="en-US"/>
        </w:rPr>
        <w:t>uniform random process which is to be added by the EDA tool to the signal measured at the sampling latch of a receiver.</w:t>
      </w:r>
    </w:p>
    <w:p w:rsidR="0051027C" w:rsidRDefault="0051027C" w:rsidP="0051027C">
      <w:pPr>
        <w:autoSpaceDE w:val="0"/>
        <w:autoSpaceDN w:val="0"/>
        <w:adjustRightInd w:val="0"/>
        <w:spacing w:after="80"/>
        <w:rPr>
          <w:lang w:eastAsia="en-US"/>
        </w:rPr>
      </w:pPr>
      <w:r>
        <w:rPr>
          <w:i/>
        </w:rPr>
        <w:t>Usage Rules:</w:t>
      </w:r>
      <w:r>
        <w:rPr>
          <w:i/>
        </w:rPr>
        <w:tab/>
      </w:r>
      <w:r>
        <w:rPr>
          <w:lang w:eastAsia="en-US"/>
        </w:rPr>
        <w:t xml:space="preserve">If </w:t>
      </w:r>
      <w:proofErr w:type="spellStart"/>
      <w:r>
        <w:rPr>
          <w:lang w:eastAsia="en-US"/>
        </w:rPr>
        <w:t>Rx_</w:t>
      </w:r>
      <w:del w:id="58" w:author="Author">
        <w:r w:rsidDel="00CD726A">
          <w:rPr>
            <w:lang w:eastAsia="en-US"/>
          </w:rPr>
          <w:delText xml:space="preserve">Dn </w:delText>
        </w:r>
      </w:del>
      <w:ins w:id="59" w:author="Author">
        <w:r w:rsidR="00CD726A">
          <w:rPr>
            <w:lang w:eastAsia="en-US"/>
          </w:rPr>
          <w:t>BoundedUniform</w:t>
        </w:r>
        <w:r w:rsidR="00EA17FE">
          <w:rPr>
            <w:lang w:eastAsia="en-US"/>
          </w:rPr>
          <w:t>Noise</w:t>
        </w:r>
        <w:proofErr w:type="spellEnd"/>
        <w:r w:rsidR="00CD726A">
          <w:rPr>
            <w:lang w:eastAsia="en-US"/>
          </w:rPr>
          <w:t xml:space="preserve"> </w:t>
        </w:r>
      </w:ins>
      <w:r>
        <w:rPr>
          <w:lang w:eastAsia="en-US"/>
        </w:rPr>
        <w:t xml:space="preserve">is Usage Out, then the EDA tool shall use the value returned by Rx </w:t>
      </w:r>
      <w:proofErr w:type="spellStart"/>
      <w:r>
        <w:rPr>
          <w:lang w:eastAsia="en-US"/>
        </w:rPr>
        <w:t>AMI_Init</w:t>
      </w:r>
      <w:proofErr w:type="spellEnd"/>
      <w:r>
        <w:rPr>
          <w:lang w:eastAsia="en-US"/>
        </w:rPr>
        <w:t xml:space="preserve"> if Rx AMI_GetWave is not used. If Rx AMI_GetWave is used, then the EDA tool may apply the value returned by each AMI_GetWave call to the waveform returned by that call to AMI_GetWave, or use the average value of </w:t>
      </w:r>
      <w:proofErr w:type="spellStart"/>
      <w:r>
        <w:rPr>
          <w:lang w:eastAsia="en-US"/>
        </w:rPr>
        <w:t>Rx_</w:t>
      </w:r>
      <w:del w:id="60" w:author="Author">
        <w:r w:rsidDel="00CD726A">
          <w:rPr>
            <w:lang w:eastAsia="en-US"/>
          </w:rPr>
          <w:delText xml:space="preserve">Dn </w:delText>
        </w:r>
      </w:del>
      <w:ins w:id="61" w:author="Author">
        <w:r w:rsidR="00CD726A">
          <w:rPr>
            <w:lang w:eastAsia="en-US"/>
          </w:rPr>
          <w:t>BoundedUniform</w:t>
        </w:r>
        <w:r w:rsidR="00EA17FE">
          <w:rPr>
            <w:lang w:eastAsia="en-US"/>
          </w:rPr>
          <w:t>Noise</w:t>
        </w:r>
        <w:proofErr w:type="spellEnd"/>
        <w:r w:rsidR="00CD726A">
          <w:rPr>
            <w:lang w:eastAsia="en-US"/>
          </w:rPr>
          <w:t xml:space="preserve"> </w:t>
        </w:r>
      </w:ins>
      <w:r>
        <w:rPr>
          <w:lang w:eastAsia="en-US"/>
        </w:rPr>
        <w:t xml:space="preserve">returned by all calls to AMI_GetWave (after Ignore_Bits), or the value of </w:t>
      </w:r>
      <w:proofErr w:type="spellStart"/>
      <w:r>
        <w:rPr>
          <w:lang w:eastAsia="en-US"/>
        </w:rPr>
        <w:t>Rx_</w:t>
      </w:r>
      <w:del w:id="62" w:author="Author">
        <w:r w:rsidDel="00CD726A">
          <w:rPr>
            <w:lang w:eastAsia="en-US"/>
          </w:rPr>
          <w:delText xml:space="preserve">Dn </w:delText>
        </w:r>
      </w:del>
      <w:ins w:id="63" w:author="Author">
        <w:r w:rsidR="00CD726A">
          <w:rPr>
            <w:lang w:eastAsia="en-US"/>
          </w:rPr>
          <w:t>BoundedUniform</w:t>
        </w:r>
        <w:r w:rsidR="00EA17FE">
          <w:rPr>
            <w:lang w:eastAsia="en-US"/>
          </w:rPr>
          <w:t>Noise</w:t>
        </w:r>
        <w:proofErr w:type="spellEnd"/>
        <w:r w:rsidR="00CD726A">
          <w:rPr>
            <w:lang w:eastAsia="en-US"/>
          </w:rPr>
          <w:t xml:space="preserve"> </w:t>
        </w:r>
      </w:ins>
      <w:r>
        <w:rPr>
          <w:lang w:eastAsia="en-US"/>
        </w:rPr>
        <w:t>returned by the last call to AMI_GetWave.</w:t>
      </w:r>
    </w:p>
    <w:p w:rsidR="0051027C" w:rsidRDefault="0051027C" w:rsidP="0051027C">
      <w:pPr>
        <w:autoSpaceDE w:val="0"/>
        <w:autoSpaceDN w:val="0"/>
        <w:adjustRightInd w:val="0"/>
      </w:pPr>
      <w:r>
        <w:rPr>
          <w:i/>
        </w:rPr>
        <w:t>Other Notes:</w:t>
      </w:r>
      <w:r>
        <w:tab/>
        <w:t>The output voltage waveform is calculated as follows:</w:t>
      </w:r>
    </w:p>
    <w:p w:rsidR="0051027C" w:rsidRDefault="0051027C" w:rsidP="0051027C">
      <w:pPr>
        <w:pStyle w:val="Equation"/>
      </w:pPr>
      <w:proofErr w:type="spellStart"/>
      <w:r>
        <w:t>Output_</w:t>
      </w:r>
      <w:proofErr w:type="gramStart"/>
      <w:r>
        <w:t>wave</w:t>
      </w:r>
      <w:proofErr w:type="spellEnd"/>
      <w:r>
        <w:t>(</w:t>
      </w:r>
      <w:proofErr w:type="gramEnd"/>
      <w:r>
        <w:t xml:space="preserve">t) = wave(t) + 2 * </w:t>
      </w:r>
      <w:proofErr w:type="spellStart"/>
      <w:r>
        <w:t>Rx_</w:t>
      </w:r>
      <w:del w:id="64" w:author="Author">
        <w:r w:rsidDel="00CD726A">
          <w:delText xml:space="preserve">Dn </w:delText>
        </w:r>
      </w:del>
      <w:ins w:id="65" w:author="Author">
        <w:r w:rsidR="00CD726A">
          <w:t>BoundedUniform</w:t>
        </w:r>
        <w:r w:rsidR="00EA17FE">
          <w:t>Noise</w:t>
        </w:r>
        <w:proofErr w:type="spellEnd"/>
        <w:r w:rsidR="00CD726A">
          <w:t xml:space="preserve"> </w:t>
        </w:r>
      </w:ins>
      <w:r>
        <w:t>* rand()</w:t>
      </w:r>
    </w:p>
    <w:p w:rsidR="0051027C" w:rsidRDefault="0051027C" w:rsidP="0051027C">
      <w:pPr>
        <w:autoSpaceDE w:val="0"/>
        <w:autoSpaceDN w:val="0"/>
        <w:adjustRightInd w:val="0"/>
        <w:spacing w:after="160"/>
        <w:ind w:left="360"/>
        <w:rPr>
          <w:lang w:eastAsia="en-US"/>
        </w:rPr>
      </w:pPr>
      <w:r>
        <w:rPr>
          <w:lang w:eastAsia="en-US"/>
        </w:rPr>
        <w:t xml:space="preserve">Where </w:t>
      </w:r>
      <w:proofErr w:type="gramStart"/>
      <w:r>
        <w:rPr>
          <w:lang w:eastAsia="en-US"/>
        </w:rPr>
        <w:t>wave(</w:t>
      </w:r>
      <w:proofErr w:type="gramEnd"/>
      <w:r>
        <w:rPr>
          <w:lang w:eastAsia="en-US"/>
        </w:rPr>
        <w:t xml:space="preserve">t) is the waveform returned by Rx AMI_GetWave and </w:t>
      </w:r>
      <w:r>
        <w:rPr>
          <w:rStyle w:val="fontstyle01"/>
        </w:rPr>
        <w:t>rand() is a function that returns floating point numbers between -0.5 and +0.5 with white uniform distribution.</w:t>
      </w:r>
    </w:p>
    <w:p w:rsidR="0051027C" w:rsidRDefault="0051027C" w:rsidP="0051027C">
      <w:pPr>
        <w:autoSpaceDE w:val="0"/>
        <w:autoSpaceDN w:val="0"/>
        <w:adjustRightInd w:val="0"/>
        <w:spacing w:after="80"/>
      </w:pPr>
      <w:r>
        <w:rPr>
          <w:i/>
        </w:rPr>
        <w:t>Example:</w:t>
      </w:r>
    </w:p>
    <w:p w:rsidR="0051027C" w:rsidRDefault="0051027C" w:rsidP="0051027C">
      <w:pPr>
        <w:pStyle w:val="Exampletext"/>
        <w:rPr>
          <w:lang w:eastAsia="en-US"/>
        </w:rPr>
      </w:pPr>
      <w:r>
        <w:rPr>
          <w:lang w:eastAsia="en-US"/>
        </w:rPr>
        <w:t xml:space="preserve"> (</w:t>
      </w:r>
      <w:proofErr w:type="spellStart"/>
      <w:r>
        <w:rPr>
          <w:lang w:eastAsia="en-US"/>
        </w:rPr>
        <w:t>Rx_</w:t>
      </w:r>
      <w:del w:id="66" w:author="Author">
        <w:r w:rsidDel="00CD726A">
          <w:rPr>
            <w:lang w:eastAsia="en-US"/>
          </w:rPr>
          <w:delText xml:space="preserve">Dn </w:delText>
        </w:r>
      </w:del>
      <w:ins w:id="67" w:author="Author">
        <w:r w:rsidR="00CD726A">
          <w:rPr>
            <w:lang w:eastAsia="en-US"/>
          </w:rPr>
          <w:t>BoundedUniform</w:t>
        </w:r>
        <w:r w:rsidR="00EA17FE">
          <w:rPr>
            <w:lang w:eastAsia="en-US"/>
          </w:rPr>
          <w:t>Noise</w:t>
        </w:r>
        <w:proofErr w:type="spellEnd"/>
        <w:r w:rsidR="00CD726A">
          <w:rPr>
            <w:lang w:eastAsia="en-US"/>
          </w:rPr>
          <w:t xml:space="preserve"> </w:t>
        </w:r>
      </w:ins>
      <w:r>
        <w:rPr>
          <w:lang w:eastAsia="en-US"/>
        </w:rPr>
        <w:t>(Usage Info) (Value 0.010) (Type Float)</w:t>
      </w:r>
    </w:p>
    <w:p w:rsidR="0051027C" w:rsidRDefault="0051027C" w:rsidP="0051027C">
      <w:pPr>
        <w:pStyle w:val="Exampletext"/>
        <w:rPr>
          <w:lang w:eastAsia="en-US"/>
        </w:rPr>
      </w:pPr>
      <w:r>
        <w:rPr>
          <w:lang w:eastAsia="en-US"/>
        </w:rPr>
        <w:t xml:space="preserve">         (Description "Rx deterministic amplitude noise at sampling latch in volts."))</w:t>
      </w:r>
    </w:p>
    <w:p w:rsidR="0051027C" w:rsidRPr="00175664" w:rsidRDefault="0051027C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:rsidR="001B23D0" w:rsidRPr="00175664" w:rsidRDefault="001B23D0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BACKGROUND INFORMATION</w:t>
      </w:r>
      <w:r>
        <w:rPr>
          <w:rFonts w:ascii="Times New Roman" w:hAnsi="Times New Roman" w:cs="Times New Roman"/>
          <w:b/>
          <w:sz w:val="24"/>
          <w:szCs w:val="24"/>
        </w:rPr>
        <w:t>/HISTORY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:rsidR="00B42C52" w:rsidRDefault="001F13C9" w:rsidP="0051027C">
      <w:pPr>
        <w:rPr>
          <w:ins w:id="68" w:author="Author"/>
        </w:rPr>
      </w:pPr>
      <w:bookmarkStart w:id="69" w:name="_Ref300060650"/>
      <w:bookmarkStart w:id="70" w:name="_Toc203968998"/>
      <w:bookmarkStart w:id="71" w:name="_Toc203969161"/>
      <w:bookmarkStart w:id="72" w:name="_Toc203975931"/>
      <w:bookmarkStart w:id="73" w:name="_Toc203976352"/>
      <w:bookmarkStart w:id="74" w:name="_Toc203976490"/>
      <w:bookmarkEnd w:id="0"/>
      <w:bookmarkEnd w:id="1"/>
      <w:bookmarkEnd w:id="2"/>
      <w:r>
        <w:t>This was submitted by Michael Mirmak of Intel Corp. as a draft for review by the IBIS Advanced Technology Modeling Task Group on November 10, 2016.</w:t>
      </w:r>
      <w:ins w:id="75" w:author="Author">
        <w:r w:rsidR="00CD726A">
          <w:t xml:space="preserve">  </w:t>
        </w:r>
      </w:ins>
    </w:p>
    <w:p w:rsidR="00CD726A" w:rsidRDefault="00CD726A" w:rsidP="0051027C">
      <w:ins w:id="76" w:author="Author">
        <w:r>
          <w:t xml:space="preserve">Draft 2 changes the names of </w:t>
        </w:r>
        <w:proofErr w:type="spellStart"/>
        <w:r>
          <w:t>Rx_Dn</w:t>
        </w:r>
        <w:proofErr w:type="spellEnd"/>
        <w:r>
          <w:t xml:space="preserve"> and </w:t>
        </w:r>
        <w:proofErr w:type="spellStart"/>
        <w:r>
          <w:t>Rx_Rn</w:t>
        </w:r>
        <w:proofErr w:type="spellEnd"/>
        <w:r>
          <w:t xml:space="preserve"> to </w:t>
        </w:r>
        <w:proofErr w:type="spellStart"/>
        <w:r>
          <w:t>Rx_BoundedUniform</w:t>
        </w:r>
        <w:proofErr w:type="spellEnd"/>
        <w:r>
          <w:t xml:space="preserve"> and </w:t>
        </w:r>
        <w:proofErr w:type="spellStart"/>
        <w:r>
          <w:t>Rx_Gaussian</w:t>
        </w:r>
        <w:proofErr w:type="spellEnd"/>
        <w:r>
          <w:t>, at the suggestion of participants in the IBIS-ATM Task Group.</w:t>
        </w:r>
      </w:ins>
    </w:p>
    <w:bookmarkEnd w:id="69"/>
    <w:bookmarkEnd w:id="70"/>
    <w:bookmarkEnd w:id="71"/>
    <w:bookmarkEnd w:id="72"/>
    <w:bookmarkEnd w:id="73"/>
    <w:bookmarkEnd w:id="74"/>
    <w:p w:rsidR="00EA17FE" w:rsidDel="004A18FA" w:rsidRDefault="00EA17FE" w:rsidP="004A18FA">
      <w:pPr>
        <w:rPr>
          <w:ins w:id="77" w:author="Author"/>
          <w:del w:id="78" w:author="Author"/>
        </w:rPr>
      </w:pPr>
      <w:ins w:id="79" w:author="Author">
        <w:r>
          <w:t xml:space="preserve">Draft </w:t>
        </w:r>
        <w:r>
          <w:t>3</w:t>
        </w:r>
        <w:r>
          <w:t xml:space="preserve"> changes the names of </w:t>
        </w:r>
        <w:proofErr w:type="spellStart"/>
        <w:r>
          <w:t>Rx_BoundedUniform</w:t>
        </w:r>
        <w:proofErr w:type="spellEnd"/>
        <w:r>
          <w:t xml:space="preserve"> and </w:t>
        </w:r>
        <w:proofErr w:type="spellStart"/>
        <w:r>
          <w:t>Rx_Gaussian</w:t>
        </w:r>
        <w:proofErr w:type="spellEnd"/>
        <w:r>
          <w:t xml:space="preserve"> to </w:t>
        </w:r>
        <w:proofErr w:type="spellStart"/>
        <w:r>
          <w:t>Rx_BoundedUniform</w:t>
        </w:r>
        <w:r>
          <w:t>Noise</w:t>
        </w:r>
        <w:proofErr w:type="spellEnd"/>
        <w:r>
          <w:t xml:space="preserve"> and </w:t>
        </w:r>
        <w:proofErr w:type="spellStart"/>
        <w:r>
          <w:t>Rx_</w:t>
        </w:r>
        <w:r w:rsidR="004A18FA">
          <w:t>Unbounded</w:t>
        </w:r>
        <w:r>
          <w:t>Gaussian</w:t>
        </w:r>
        <w:r>
          <w:t>Noise</w:t>
        </w:r>
        <w:proofErr w:type="spellEnd"/>
        <w:r w:rsidR="004A18FA">
          <w:t>, respectively,</w:t>
        </w:r>
        <w:bookmarkStart w:id="80" w:name="_GoBack"/>
        <w:bookmarkEnd w:id="80"/>
        <w:r>
          <w:t xml:space="preserve"> at the suggestion of participants in the IBIS-ATM Task Group.</w:t>
        </w:r>
      </w:ins>
    </w:p>
    <w:p w:rsidR="005F6AFC" w:rsidRPr="00175664" w:rsidRDefault="005F6AFC" w:rsidP="004A18FA">
      <w:pPr>
        <w:pPrChange w:id="81" w:author="Author">
          <w:pPr>
            <w:pStyle w:val="HTMLPreformatted"/>
          </w:pPr>
        </w:pPrChange>
      </w:pPr>
    </w:p>
    <w:sectPr w:rsidR="005F6AFC" w:rsidRPr="00175664" w:rsidSect="00C577C8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1440" w:right="1325" w:bottom="1440" w:left="132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909" w:rsidRDefault="00BE1909">
      <w:r>
        <w:separator/>
      </w:r>
    </w:p>
  </w:endnote>
  <w:endnote w:type="continuationSeparator" w:id="0">
    <w:p w:rsidR="00BE1909" w:rsidRDefault="00BE1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ourierNew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4F5" w:rsidRDefault="00DA54F5" w:rsidP="00BC56BB">
    <w:pPr>
      <w:pStyle w:val="Footer"/>
      <w:tabs>
        <w:tab w:val="clear" w:pos="4320"/>
        <w:tab w:val="clear" w:pos="8640"/>
        <w:tab w:val="right" w:pos="9540"/>
      </w:tabs>
      <w:jc w:val="center"/>
    </w:pPr>
    <w:r w:rsidRPr="00F16161">
      <w:rPr>
        <w:rStyle w:val="PageNumber"/>
        <w:sz w:val="20"/>
        <w:szCs w:val="20"/>
      </w:rPr>
      <w:fldChar w:fldCharType="begin"/>
    </w:r>
    <w:r w:rsidRPr="00F16161">
      <w:rPr>
        <w:rStyle w:val="PageNumber"/>
        <w:sz w:val="20"/>
        <w:szCs w:val="20"/>
      </w:rPr>
      <w:instrText xml:space="preserve"> PAGE </w:instrText>
    </w:r>
    <w:r w:rsidRPr="00F16161"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2</w:t>
    </w:r>
    <w:r w:rsidRPr="00F16161">
      <w:rPr>
        <w:rStyle w:val="PageNumber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4F5" w:rsidRPr="000C746A" w:rsidRDefault="00DA54F5" w:rsidP="00BC56BB">
    <w:pPr>
      <w:pStyle w:val="Footer"/>
      <w:tabs>
        <w:tab w:val="clear" w:pos="4320"/>
        <w:tab w:val="clear" w:pos="8640"/>
        <w:tab w:val="right" w:pos="9540"/>
      </w:tabs>
      <w:jc w:val="center"/>
      <w:rPr>
        <w:szCs w:val="20"/>
      </w:rPr>
    </w:pPr>
    <w:r w:rsidRPr="000C746A">
      <w:rPr>
        <w:rStyle w:val="PageNumber"/>
        <w:szCs w:val="20"/>
      </w:rPr>
      <w:fldChar w:fldCharType="begin"/>
    </w:r>
    <w:r w:rsidRPr="000C746A">
      <w:rPr>
        <w:rStyle w:val="PageNumber"/>
        <w:szCs w:val="20"/>
      </w:rPr>
      <w:instrText xml:space="preserve"> PAGE </w:instrText>
    </w:r>
    <w:r w:rsidRPr="000C746A">
      <w:rPr>
        <w:rStyle w:val="PageNumber"/>
        <w:szCs w:val="20"/>
      </w:rPr>
      <w:fldChar w:fldCharType="separate"/>
    </w:r>
    <w:r w:rsidR="004A18FA">
      <w:rPr>
        <w:rStyle w:val="PageNumber"/>
        <w:noProof/>
        <w:szCs w:val="20"/>
      </w:rPr>
      <w:t>4</w:t>
    </w:r>
    <w:r w:rsidRPr="000C746A">
      <w:rPr>
        <w:rStyle w:val="PageNumber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909" w:rsidRDefault="00BE1909">
      <w:r>
        <w:separator/>
      </w:r>
    </w:p>
  </w:footnote>
  <w:footnote w:type="continuationSeparator" w:id="0">
    <w:p w:rsidR="00BE1909" w:rsidRDefault="00BE19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4F5" w:rsidRDefault="00DA54F5">
    <w:pPr>
      <w:pStyle w:val="Header"/>
    </w:pPr>
    <w:r>
      <w:t>BIRD Template, Rev. 1.3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4F5" w:rsidRDefault="00DA54F5" w:rsidP="0031681A">
    <w:pPr>
      <w:pStyle w:val="Header"/>
      <w:jc w:val="right"/>
    </w:pPr>
    <w:r>
      <w:t>IBIS Specification Change Template, Rev. 1.3</w:t>
    </w:r>
  </w:p>
  <w:p w:rsidR="00DA54F5" w:rsidRPr="0031681A" w:rsidRDefault="00DA54F5" w:rsidP="003168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51CD6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45E76B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22E07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99E8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960CD3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D4407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76D1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7C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1621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106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D4337"/>
    <w:multiLevelType w:val="hybridMultilevel"/>
    <w:tmpl w:val="BD5A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ED47C3"/>
    <w:multiLevelType w:val="hybridMultilevel"/>
    <w:tmpl w:val="EB40B11C"/>
    <w:lvl w:ilvl="0" w:tplc="1A4C48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6C6BE6"/>
    <w:multiLevelType w:val="hybridMultilevel"/>
    <w:tmpl w:val="50A42F28"/>
    <w:lvl w:ilvl="0" w:tplc="61822E2C">
      <w:start w:val="1"/>
      <w:numFmt w:val="decimal"/>
      <w:lvlText w:val="%1)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9F94479"/>
    <w:multiLevelType w:val="hybridMultilevel"/>
    <w:tmpl w:val="4EFC9D46"/>
    <w:lvl w:ilvl="0" w:tplc="BFD4D4A2">
      <w:start w:val="1"/>
      <w:numFmt w:val="decimal"/>
      <w:pStyle w:val="Figurecaption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D4C8BBC">
      <w:start w:val="1"/>
      <w:numFmt w:val="decimal"/>
      <w:lvlText w:val="(%3)"/>
      <w:lvlJc w:val="left"/>
      <w:pPr>
        <w:ind w:left="2460" w:hanging="480"/>
      </w:pPr>
      <w:rPr>
        <w:rFonts w:hint="default"/>
      </w:rPr>
    </w:lvl>
    <w:lvl w:ilvl="3" w:tplc="F7D06C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4F09C4"/>
    <w:multiLevelType w:val="hybridMultilevel"/>
    <w:tmpl w:val="8EE08B2A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 w15:restartNumberingAfterBreak="0">
    <w:nsid w:val="0B643013"/>
    <w:multiLevelType w:val="hybridMultilevel"/>
    <w:tmpl w:val="09BCE39A"/>
    <w:lvl w:ilvl="0" w:tplc="BFD4D4A2">
      <w:start w:val="1"/>
      <w:numFmt w:val="decimal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12F15"/>
    <w:multiLevelType w:val="hybridMultilevel"/>
    <w:tmpl w:val="E5269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674484"/>
    <w:multiLevelType w:val="hybridMultilevel"/>
    <w:tmpl w:val="EF763BE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190058D"/>
    <w:multiLevelType w:val="multilevel"/>
    <w:tmpl w:val="DA069068"/>
    <w:styleLink w:val="Headings"/>
    <w:lvl w:ilvl="0">
      <w:start w:val="1"/>
      <w:numFmt w:val="decimal"/>
      <w:pStyle w:val="Heading1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right"/>
      <w:pPr>
        <w:ind w:left="720" w:hanging="720"/>
      </w:pPr>
      <w:rPr>
        <w:rFonts w:hint="default"/>
      </w:rPr>
    </w:lvl>
  </w:abstractNum>
  <w:abstractNum w:abstractNumId="19" w15:restartNumberingAfterBreak="0">
    <w:nsid w:val="127F4A2D"/>
    <w:multiLevelType w:val="hybridMultilevel"/>
    <w:tmpl w:val="8FFADED6"/>
    <w:lvl w:ilvl="0" w:tplc="37DC4FF4">
      <w:start w:val="1"/>
      <w:numFmt w:val="decimal"/>
      <w:pStyle w:val="Sec10Steps"/>
      <w:lvlText w:val="Step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E61C45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BB39C9"/>
    <w:multiLevelType w:val="hybridMultilevel"/>
    <w:tmpl w:val="043A9CC2"/>
    <w:lvl w:ilvl="0" w:tplc="FC26F0EE">
      <w:start w:val="1"/>
      <w:numFmt w:val="upperLetter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02C6200"/>
    <w:multiLevelType w:val="hybridMultilevel"/>
    <w:tmpl w:val="105AA476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814CF3"/>
    <w:multiLevelType w:val="hybridMultilevel"/>
    <w:tmpl w:val="C748C352"/>
    <w:lvl w:ilvl="0" w:tplc="C3AAFBF0">
      <w:start w:val="1"/>
      <w:numFmt w:val="upperLetter"/>
      <w:pStyle w:val="Section3A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BD250FE"/>
    <w:multiLevelType w:val="hybridMultilevel"/>
    <w:tmpl w:val="4AFC172C"/>
    <w:lvl w:ilvl="0" w:tplc="8C400342">
      <w:start w:val="1"/>
      <w:numFmt w:val="upperLetter"/>
      <w:lvlText w:val="3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DE3DA6"/>
    <w:multiLevelType w:val="hybridMultilevel"/>
    <w:tmpl w:val="B620A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E37436"/>
    <w:multiLevelType w:val="hybridMultilevel"/>
    <w:tmpl w:val="12FCB890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B21459"/>
    <w:multiLevelType w:val="hybridMultilevel"/>
    <w:tmpl w:val="D1FAE264"/>
    <w:lvl w:ilvl="0" w:tplc="9F54E904">
      <w:start w:val="1"/>
      <w:numFmt w:val="upperLetter"/>
      <w:pStyle w:val="2nd-level-heading-in-Section-6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5F29B3"/>
    <w:multiLevelType w:val="hybridMultilevel"/>
    <w:tmpl w:val="D8B4259E"/>
    <w:lvl w:ilvl="0" w:tplc="DA02172C">
      <w:start w:val="1"/>
      <w:numFmt w:val="decimal"/>
      <w:lvlText w:val="3A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8B337A0"/>
    <w:multiLevelType w:val="multilevel"/>
    <w:tmpl w:val="6930EBD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3543A9"/>
    <w:multiLevelType w:val="hybridMultilevel"/>
    <w:tmpl w:val="C0805EFE"/>
    <w:lvl w:ilvl="0" w:tplc="7D56DB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C589798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BF6D0A"/>
    <w:multiLevelType w:val="hybridMultilevel"/>
    <w:tmpl w:val="166A2F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E36011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523B5DED"/>
    <w:multiLevelType w:val="hybridMultilevel"/>
    <w:tmpl w:val="A710A5B8"/>
    <w:lvl w:ilvl="0" w:tplc="B91A9E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5E5F9C"/>
    <w:multiLevelType w:val="hybridMultilevel"/>
    <w:tmpl w:val="1EE6AFCA"/>
    <w:lvl w:ilvl="0" w:tplc="80104BC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50E3864"/>
    <w:multiLevelType w:val="hybridMultilevel"/>
    <w:tmpl w:val="036A6C30"/>
    <w:lvl w:ilvl="0" w:tplc="FDCC0E66">
      <w:start w:val="1"/>
      <w:numFmt w:val="lowerLetter"/>
      <w:pStyle w:val="rampratesliststyle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8F1AD7"/>
    <w:multiLevelType w:val="hybridMultilevel"/>
    <w:tmpl w:val="CEECB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A26C13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620D86"/>
    <w:multiLevelType w:val="hybridMultilevel"/>
    <w:tmpl w:val="7B561BD0"/>
    <w:lvl w:ilvl="0" w:tplc="64A205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903FD6"/>
    <w:multiLevelType w:val="hybridMultilevel"/>
    <w:tmpl w:val="3E860E94"/>
    <w:lvl w:ilvl="0" w:tplc="DC5A0E7E">
      <w:start w:val="1"/>
      <w:numFmt w:val="lowerLetter"/>
      <w:pStyle w:val="TrTimeExtliststyle1"/>
      <w:lvlText w:val="%1)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EC07B1"/>
    <w:multiLevelType w:val="hybridMultilevel"/>
    <w:tmpl w:val="D37A7B32"/>
    <w:lvl w:ilvl="0" w:tplc="61822E2C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1" w15:restartNumberingAfterBreak="0">
    <w:nsid w:val="618732B1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C40449"/>
    <w:multiLevelType w:val="hybridMultilevel"/>
    <w:tmpl w:val="6A8CDFC4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A10D5C"/>
    <w:multiLevelType w:val="hybridMultilevel"/>
    <w:tmpl w:val="7C3801DC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6863D4"/>
    <w:multiLevelType w:val="hybridMultilevel"/>
    <w:tmpl w:val="27F67E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21855AE"/>
    <w:multiLevelType w:val="hybridMultilevel"/>
    <w:tmpl w:val="9D541F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9342CF"/>
    <w:multiLevelType w:val="hybridMultilevel"/>
    <w:tmpl w:val="95C6425A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BA66F9"/>
    <w:multiLevelType w:val="hybridMultilevel"/>
    <w:tmpl w:val="397C981E"/>
    <w:lvl w:ilvl="0" w:tplc="6D7A4114">
      <w:start w:val="1"/>
      <w:numFmt w:val="decimal"/>
      <w:lvlText w:val="Table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012F42"/>
    <w:multiLevelType w:val="hybridMultilevel"/>
    <w:tmpl w:val="4B789A0C"/>
    <w:lvl w:ilvl="0" w:tplc="6DB40C16">
      <w:start w:val="1"/>
      <w:numFmt w:val="upperLetter"/>
      <w:pStyle w:val="New10A"/>
      <w:lvlText w:val="10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CD4A2A"/>
    <w:multiLevelType w:val="hybridMultilevel"/>
    <w:tmpl w:val="F7C84C96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0" w15:restartNumberingAfterBreak="0">
    <w:nsid w:val="7DF27551"/>
    <w:multiLevelType w:val="hybridMultilevel"/>
    <w:tmpl w:val="91CA9F64"/>
    <w:lvl w:ilvl="0" w:tplc="68A2A4A8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2701FE"/>
    <w:multiLevelType w:val="hybridMultilevel"/>
    <w:tmpl w:val="39B8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EA3337"/>
    <w:multiLevelType w:val="hybridMultilevel"/>
    <w:tmpl w:val="76F86F3A"/>
    <w:lvl w:ilvl="0" w:tplc="D3AE67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355A06"/>
    <w:multiLevelType w:val="hybridMultilevel"/>
    <w:tmpl w:val="64C44996"/>
    <w:lvl w:ilvl="0" w:tplc="575CF592">
      <w:start w:val="1"/>
      <w:numFmt w:val="decimal"/>
      <w:lvlText w:val="Table %1"/>
      <w:lvlJc w:val="left"/>
      <w:pPr>
        <w:ind w:left="720" w:hanging="360"/>
      </w:pPr>
      <w:rPr>
        <w:rFonts w:ascii="Times New Roman" w:hAnsi="Times New Roman" w:hint="default"/>
        <w:cap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7B6F21"/>
    <w:multiLevelType w:val="hybridMultilevel"/>
    <w:tmpl w:val="F5264D9E"/>
    <w:lvl w:ilvl="0" w:tplc="3F8A23AA">
      <w:start w:val="1"/>
      <w:numFmt w:val="decimal"/>
      <w:pStyle w:val="10A"/>
      <w:lvlText w:val="10A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ED0AD3"/>
    <w:multiLevelType w:val="hybridMultilevel"/>
    <w:tmpl w:val="FADC7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5"/>
  </w:num>
  <w:num w:numId="12">
    <w:abstractNumId w:val="39"/>
  </w:num>
  <w:num w:numId="13">
    <w:abstractNumId w:val="13"/>
  </w:num>
  <w:num w:numId="14">
    <w:abstractNumId w:val="53"/>
  </w:num>
  <w:num w:numId="15">
    <w:abstractNumId w:val="8"/>
  </w:num>
  <w:num w:numId="16">
    <w:abstractNumId w:val="11"/>
  </w:num>
  <w:num w:numId="17">
    <w:abstractNumId w:val="52"/>
  </w:num>
  <w:num w:numId="18">
    <w:abstractNumId w:val="38"/>
  </w:num>
  <w:num w:numId="19">
    <w:abstractNumId w:val="22"/>
  </w:num>
  <w:num w:numId="20">
    <w:abstractNumId w:val="30"/>
  </w:num>
  <w:num w:numId="21">
    <w:abstractNumId w:val="42"/>
  </w:num>
  <w:num w:numId="22">
    <w:abstractNumId w:val="30"/>
    <w:lvlOverride w:ilvl="0">
      <w:startOverride w:val="1"/>
    </w:lvlOverride>
  </w:num>
  <w:num w:numId="23">
    <w:abstractNumId w:val="30"/>
    <w:lvlOverride w:ilvl="0">
      <w:startOverride w:val="1"/>
    </w:lvlOverride>
  </w:num>
  <w:num w:numId="24">
    <w:abstractNumId w:val="30"/>
    <w:lvlOverride w:ilvl="0">
      <w:startOverride w:val="7"/>
    </w:lvlOverride>
  </w:num>
  <w:num w:numId="25">
    <w:abstractNumId w:val="30"/>
    <w:lvlOverride w:ilvl="0">
      <w:startOverride w:val="7"/>
    </w:lvlOverride>
  </w:num>
  <w:num w:numId="26">
    <w:abstractNumId w:val="50"/>
  </w:num>
  <w:num w:numId="27">
    <w:abstractNumId w:val="33"/>
  </w:num>
  <w:num w:numId="28">
    <w:abstractNumId w:val="33"/>
    <w:lvlOverride w:ilvl="0">
      <w:startOverride w:val="1"/>
    </w:lvlOverride>
  </w:num>
  <w:num w:numId="29">
    <w:abstractNumId w:val="33"/>
    <w:lvlOverride w:ilvl="0">
      <w:startOverride w:val="1"/>
    </w:lvlOverride>
  </w:num>
  <w:num w:numId="30">
    <w:abstractNumId w:val="19"/>
  </w:num>
  <w:num w:numId="31">
    <w:abstractNumId w:val="33"/>
    <w:lvlOverride w:ilvl="0">
      <w:startOverride w:val="1"/>
    </w:lvlOverride>
  </w:num>
  <w:num w:numId="32">
    <w:abstractNumId w:val="33"/>
    <w:lvlOverride w:ilvl="0">
      <w:startOverride w:val="1"/>
    </w:lvlOverride>
  </w:num>
  <w:num w:numId="33">
    <w:abstractNumId w:val="27"/>
  </w:num>
  <w:num w:numId="34">
    <w:abstractNumId w:val="29"/>
  </w:num>
  <w:num w:numId="35">
    <w:abstractNumId w:val="18"/>
  </w:num>
  <w:num w:numId="36">
    <w:abstractNumId w:val="13"/>
    <w:lvlOverride w:ilvl="0">
      <w:startOverride w:val="1"/>
    </w:lvlOverride>
  </w:num>
  <w:num w:numId="37">
    <w:abstractNumId w:val="44"/>
  </w:num>
  <w:num w:numId="38">
    <w:abstractNumId w:val="51"/>
  </w:num>
  <w:num w:numId="39">
    <w:abstractNumId w:val="15"/>
  </w:num>
  <w:num w:numId="40">
    <w:abstractNumId w:val="13"/>
    <w:lvlOverride w:ilvl="0">
      <w:startOverride w:val="1"/>
    </w:lvlOverride>
  </w:num>
  <w:num w:numId="41">
    <w:abstractNumId w:val="53"/>
    <w:lvlOverride w:ilvl="0">
      <w:startOverride w:val="1"/>
    </w:lvlOverride>
  </w:num>
  <w:num w:numId="42">
    <w:abstractNumId w:val="31"/>
  </w:num>
  <w:num w:numId="43">
    <w:abstractNumId w:val="41"/>
  </w:num>
  <w:num w:numId="44">
    <w:abstractNumId w:val="47"/>
  </w:num>
  <w:num w:numId="45">
    <w:abstractNumId w:val="46"/>
  </w:num>
  <w:num w:numId="46">
    <w:abstractNumId w:val="43"/>
  </w:num>
  <w:num w:numId="47">
    <w:abstractNumId w:val="26"/>
  </w:num>
  <w:num w:numId="48">
    <w:abstractNumId w:val="37"/>
  </w:num>
  <w:num w:numId="49">
    <w:abstractNumId w:val="20"/>
  </w:num>
  <w:num w:numId="50">
    <w:abstractNumId w:val="10"/>
  </w:num>
  <w:num w:numId="51">
    <w:abstractNumId w:val="23"/>
  </w:num>
  <w:num w:numId="52">
    <w:abstractNumId w:val="54"/>
  </w:num>
  <w:num w:numId="53">
    <w:abstractNumId w:val="28"/>
  </w:num>
  <w:num w:numId="54">
    <w:abstractNumId w:val="24"/>
  </w:num>
  <w:num w:numId="55">
    <w:abstractNumId w:val="48"/>
  </w:num>
  <w:num w:numId="56">
    <w:abstractNumId w:val="16"/>
  </w:num>
  <w:num w:numId="57">
    <w:abstractNumId w:val="21"/>
  </w:num>
  <w:num w:numId="58">
    <w:abstractNumId w:val="40"/>
  </w:num>
  <w:num w:numId="59">
    <w:abstractNumId w:val="49"/>
  </w:num>
  <w:num w:numId="60">
    <w:abstractNumId w:val="12"/>
  </w:num>
  <w:num w:numId="61">
    <w:abstractNumId w:val="14"/>
  </w:num>
  <w:num w:numId="62">
    <w:abstractNumId w:val="55"/>
  </w:num>
  <w:num w:numId="6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4"/>
  </w:num>
  <w:num w:numId="65">
    <w:abstractNumId w:val="45"/>
  </w:num>
  <w:num w:numId="66">
    <w:abstractNumId w:val="25"/>
  </w:num>
  <w:num w:numId="67">
    <w:abstractNumId w:val="17"/>
  </w:num>
  <w:num w:numId="68">
    <w:abstractNumId w:val="32"/>
  </w:num>
  <w:num w:numId="69">
    <w:abstractNumId w:val="3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hideSpellingError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5C9"/>
    <w:rsid w:val="00000931"/>
    <w:rsid w:val="00000D79"/>
    <w:rsid w:val="000010AB"/>
    <w:rsid w:val="00002F26"/>
    <w:rsid w:val="00004079"/>
    <w:rsid w:val="00005C57"/>
    <w:rsid w:val="00006EB0"/>
    <w:rsid w:val="00007FC8"/>
    <w:rsid w:val="00010036"/>
    <w:rsid w:val="000112E1"/>
    <w:rsid w:val="00011A68"/>
    <w:rsid w:val="0001335B"/>
    <w:rsid w:val="0001634D"/>
    <w:rsid w:val="00017A01"/>
    <w:rsid w:val="0002165B"/>
    <w:rsid w:val="0002221D"/>
    <w:rsid w:val="000227C3"/>
    <w:rsid w:val="00022B96"/>
    <w:rsid w:val="00026608"/>
    <w:rsid w:val="00026894"/>
    <w:rsid w:val="00027139"/>
    <w:rsid w:val="00027975"/>
    <w:rsid w:val="00027AB5"/>
    <w:rsid w:val="00031605"/>
    <w:rsid w:val="0003190E"/>
    <w:rsid w:val="00041681"/>
    <w:rsid w:val="00041D9F"/>
    <w:rsid w:val="0004274A"/>
    <w:rsid w:val="0004354A"/>
    <w:rsid w:val="000461BE"/>
    <w:rsid w:val="00046BDF"/>
    <w:rsid w:val="00050E63"/>
    <w:rsid w:val="00051835"/>
    <w:rsid w:val="000546B6"/>
    <w:rsid w:val="00055180"/>
    <w:rsid w:val="00056123"/>
    <w:rsid w:val="000605BE"/>
    <w:rsid w:val="00061188"/>
    <w:rsid w:val="00064761"/>
    <w:rsid w:val="00072B88"/>
    <w:rsid w:val="00073576"/>
    <w:rsid w:val="00073819"/>
    <w:rsid w:val="00075321"/>
    <w:rsid w:val="0007545A"/>
    <w:rsid w:val="00080303"/>
    <w:rsid w:val="00080E4F"/>
    <w:rsid w:val="00083837"/>
    <w:rsid w:val="00083C43"/>
    <w:rsid w:val="00087E05"/>
    <w:rsid w:val="00090538"/>
    <w:rsid w:val="00091BEA"/>
    <w:rsid w:val="000925E4"/>
    <w:rsid w:val="00094836"/>
    <w:rsid w:val="000954EC"/>
    <w:rsid w:val="0009560E"/>
    <w:rsid w:val="000979E0"/>
    <w:rsid w:val="000A2673"/>
    <w:rsid w:val="000A282C"/>
    <w:rsid w:val="000A330C"/>
    <w:rsid w:val="000A33DD"/>
    <w:rsid w:val="000B35DE"/>
    <w:rsid w:val="000B35F6"/>
    <w:rsid w:val="000C078D"/>
    <w:rsid w:val="000C15F8"/>
    <w:rsid w:val="000C395E"/>
    <w:rsid w:val="000C6A4C"/>
    <w:rsid w:val="000C746A"/>
    <w:rsid w:val="000C7604"/>
    <w:rsid w:val="000D0340"/>
    <w:rsid w:val="000D1C46"/>
    <w:rsid w:val="000D2EFB"/>
    <w:rsid w:val="000D48D2"/>
    <w:rsid w:val="000D5344"/>
    <w:rsid w:val="000D6044"/>
    <w:rsid w:val="000D6C50"/>
    <w:rsid w:val="000E018C"/>
    <w:rsid w:val="000E1FB0"/>
    <w:rsid w:val="000E2C7F"/>
    <w:rsid w:val="000E5D63"/>
    <w:rsid w:val="000E67DB"/>
    <w:rsid w:val="000E7250"/>
    <w:rsid w:val="000F041A"/>
    <w:rsid w:val="000F0995"/>
    <w:rsid w:val="000F3730"/>
    <w:rsid w:val="000F6456"/>
    <w:rsid w:val="001039CB"/>
    <w:rsid w:val="00104CF8"/>
    <w:rsid w:val="001051CB"/>
    <w:rsid w:val="00105E6F"/>
    <w:rsid w:val="00106126"/>
    <w:rsid w:val="00110B2D"/>
    <w:rsid w:val="00111A19"/>
    <w:rsid w:val="00113F57"/>
    <w:rsid w:val="00115366"/>
    <w:rsid w:val="00115BD2"/>
    <w:rsid w:val="00121052"/>
    <w:rsid w:val="001213F8"/>
    <w:rsid w:val="0012267B"/>
    <w:rsid w:val="00122FF3"/>
    <w:rsid w:val="00127944"/>
    <w:rsid w:val="00127D75"/>
    <w:rsid w:val="00131AAB"/>
    <w:rsid w:val="00135A85"/>
    <w:rsid w:val="00136D61"/>
    <w:rsid w:val="0014149B"/>
    <w:rsid w:val="00143891"/>
    <w:rsid w:val="00143EA3"/>
    <w:rsid w:val="00144521"/>
    <w:rsid w:val="00144E8E"/>
    <w:rsid w:val="001455FD"/>
    <w:rsid w:val="00145947"/>
    <w:rsid w:val="00146B01"/>
    <w:rsid w:val="00150D45"/>
    <w:rsid w:val="001529C1"/>
    <w:rsid w:val="0015740E"/>
    <w:rsid w:val="00157C64"/>
    <w:rsid w:val="00161ADC"/>
    <w:rsid w:val="00162555"/>
    <w:rsid w:val="001630F6"/>
    <w:rsid w:val="00170A11"/>
    <w:rsid w:val="00173087"/>
    <w:rsid w:val="00174154"/>
    <w:rsid w:val="00175664"/>
    <w:rsid w:val="00175874"/>
    <w:rsid w:val="00176440"/>
    <w:rsid w:val="00176CDE"/>
    <w:rsid w:val="0018007D"/>
    <w:rsid w:val="00180481"/>
    <w:rsid w:val="001809AB"/>
    <w:rsid w:val="0018353F"/>
    <w:rsid w:val="00185D5A"/>
    <w:rsid w:val="001865A4"/>
    <w:rsid w:val="001868BD"/>
    <w:rsid w:val="00187389"/>
    <w:rsid w:val="001875D0"/>
    <w:rsid w:val="00190351"/>
    <w:rsid w:val="00192BE8"/>
    <w:rsid w:val="00193BA7"/>
    <w:rsid w:val="00193E60"/>
    <w:rsid w:val="00194905"/>
    <w:rsid w:val="0019635E"/>
    <w:rsid w:val="00196CD0"/>
    <w:rsid w:val="001A03EF"/>
    <w:rsid w:val="001A1912"/>
    <w:rsid w:val="001A2212"/>
    <w:rsid w:val="001A34EF"/>
    <w:rsid w:val="001A4DCD"/>
    <w:rsid w:val="001A5042"/>
    <w:rsid w:val="001A5D1E"/>
    <w:rsid w:val="001A6F76"/>
    <w:rsid w:val="001B0663"/>
    <w:rsid w:val="001B132B"/>
    <w:rsid w:val="001B1392"/>
    <w:rsid w:val="001B23D0"/>
    <w:rsid w:val="001B2971"/>
    <w:rsid w:val="001B58FB"/>
    <w:rsid w:val="001B596C"/>
    <w:rsid w:val="001B5A43"/>
    <w:rsid w:val="001B6E32"/>
    <w:rsid w:val="001C5C4C"/>
    <w:rsid w:val="001C6858"/>
    <w:rsid w:val="001D1221"/>
    <w:rsid w:val="001D2898"/>
    <w:rsid w:val="001D2D70"/>
    <w:rsid w:val="001D3319"/>
    <w:rsid w:val="001D49B0"/>
    <w:rsid w:val="001D5D59"/>
    <w:rsid w:val="001E1A70"/>
    <w:rsid w:val="001E3706"/>
    <w:rsid w:val="001E4D19"/>
    <w:rsid w:val="001E7A31"/>
    <w:rsid w:val="001F054C"/>
    <w:rsid w:val="001F109C"/>
    <w:rsid w:val="001F13C9"/>
    <w:rsid w:val="001F20B5"/>
    <w:rsid w:val="001F5165"/>
    <w:rsid w:val="001F5F9F"/>
    <w:rsid w:val="001F6B89"/>
    <w:rsid w:val="001F6D19"/>
    <w:rsid w:val="001F6F55"/>
    <w:rsid w:val="00202075"/>
    <w:rsid w:val="00202906"/>
    <w:rsid w:val="00202FAF"/>
    <w:rsid w:val="00203ED0"/>
    <w:rsid w:val="00204DCD"/>
    <w:rsid w:val="00205C9B"/>
    <w:rsid w:val="00210114"/>
    <w:rsid w:val="00210445"/>
    <w:rsid w:val="002105BF"/>
    <w:rsid w:val="00210FAA"/>
    <w:rsid w:val="0021168D"/>
    <w:rsid w:val="002135AB"/>
    <w:rsid w:val="00213D61"/>
    <w:rsid w:val="0021468E"/>
    <w:rsid w:val="00215EB4"/>
    <w:rsid w:val="00216458"/>
    <w:rsid w:val="00216C2F"/>
    <w:rsid w:val="00217C30"/>
    <w:rsid w:val="00222F33"/>
    <w:rsid w:val="00223D07"/>
    <w:rsid w:val="00223E5B"/>
    <w:rsid w:val="00225B09"/>
    <w:rsid w:val="0022797A"/>
    <w:rsid w:val="002319F9"/>
    <w:rsid w:val="00232C45"/>
    <w:rsid w:val="00233A58"/>
    <w:rsid w:val="0023414D"/>
    <w:rsid w:val="002348F2"/>
    <w:rsid w:val="00234C95"/>
    <w:rsid w:val="00234D1B"/>
    <w:rsid w:val="00234E90"/>
    <w:rsid w:val="00235DA8"/>
    <w:rsid w:val="00240DF2"/>
    <w:rsid w:val="00241A2D"/>
    <w:rsid w:val="002429F9"/>
    <w:rsid w:val="00243372"/>
    <w:rsid w:val="0024616B"/>
    <w:rsid w:val="00246A68"/>
    <w:rsid w:val="002478A2"/>
    <w:rsid w:val="00247E69"/>
    <w:rsid w:val="00251CEA"/>
    <w:rsid w:val="00252C5E"/>
    <w:rsid w:val="0025355C"/>
    <w:rsid w:val="00254D1C"/>
    <w:rsid w:val="00255346"/>
    <w:rsid w:val="00255856"/>
    <w:rsid w:val="00256F31"/>
    <w:rsid w:val="00257246"/>
    <w:rsid w:val="00257F11"/>
    <w:rsid w:val="00260C06"/>
    <w:rsid w:val="00262D6D"/>
    <w:rsid w:val="0026438F"/>
    <w:rsid w:val="00264976"/>
    <w:rsid w:val="00266078"/>
    <w:rsid w:val="002665F3"/>
    <w:rsid w:val="0026670F"/>
    <w:rsid w:val="00266C39"/>
    <w:rsid w:val="00272E84"/>
    <w:rsid w:val="00276DFF"/>
    <w:rsid w:val="00276FBC"/>
    <w:rsid w:val="00277AFF"/>
    <w:rsid w:val="00280E84"/>
    <w:rsid w:val="00281AAE"/>
    <w:rsid w:val="00281E7F"/>
    <w:rsid w:val="00281F32"/>
    <w:rsid w:val="00285C28"/>
    <w:rsid w:val="002906EC"/>
    <w:rsid w:val="0029298F"/>
    <w:rsid w:val="002934F8"/>
    <w:rsid w:val="00293BB4"/>
    <w:rsid w:val="00293F7B"/>
    <w:rsid w:val="00294168"/>
    <w:rsid w:val="00295653"/>
    <w:rsid w:val="00295AFC"/>
    <w:rsid w:val="002A03C2"/>
    <w:rsid w:val="002A1A19"/>
    <w:rsid w:val="002A1D52"/>
    <w:rsid w:val="002A1E16"/>
    <w:rsid w:val="002A23E1"/>
    <w:rsid w:val="002A2CE0"/>
    <w:rsid w:val="002A45FC"/>
    <w:rsid w:val="002A5742"/>
    <w:rsid w:val="002B20FD"/>
    <w:rsid w:val="002B2BB1"/>
    <w:rsid w:val="002B2F31"/>
    <w:rsid w:val="002B2F6A"/>
    <w:rsid w:val="002B4B5D"/>
    <w:rsid w:val="002B59B1"/>
    <w:rsid w:val="002B5B1E"/>
    <w:rsid w:val="002B7BD2"/>
    <w:rsid w:val="002C174E"/>
    <w:rsid w:val="002C236D"/>
    <w:rsid w:val="002C247B"/>
    <w:rsid w:val="002C3BDF"/>
    <w:rsid w:val="002C69B1"/>
    <w:rsid w:val="002D018B"/>
    <w:rsid w:val="002D0919"/>
    <w:rsid w:val="002D20FE"/>
    <w:rsid w:val="002D383D"/>
    <w:rsid w:val="002D45EB"/>
    <w:rsid w:val="002D4CBC"/>
    <w:rsid w:val="002D60BB"/>
    <w:rsid w:val="002E090B"/>
    <w:rsid w:val="002E1E0C"/>
    <w:rsid w:val="002E1F11"/>
    <w:rsid w:val="002E3355"/>
    <w:rsid w:val="002E67D7"/>
    <w:rsid w:val="002F00FC"/>
    <w:rsid w:val="002F1114"/>
    <w:rsid w:val="002F35BE"/>
    <w:rsid w:val="002F3C2B"/>
    <w:rsid w:val="002F6E22"/>
    <w:rsid w:val="002F7866"/>
    <w:rsid w:val="00303A7C"/>
    <w:rsid w:val="00305086"/>
    <w:rsid w:val="0030668E"/>
    <w:rsid w:val="00310DA4"/>
    <w:rsid w:val="0031141A"/>
    <w:rsid w:val="00312065"/>
    <w:rsid w:val="0031388E"/>
    <w:rsid w:val="00314EDA"/>
    <w:rsid w:val="00316815"/>
    <w:rsid w:val="0031681A"/>
    <w:rsid w:val="00317055"/>
    <w:rsid w:val="003210B3"/>
    <w:rsid w:val="0032259F"/>
    <w:rsid w:val="00322F1C"/>
    <w:rsid w:val="00322F38"/>
    <w:rsid w:val="00323613"/>
    <w:rsid w:val="00324EBE"/>
    <w:rsid w:val="00326588"/>
    <w:rsid w:val="00326E38"/>
    <w:rsid w:val="00327668"/>
    <w:rsid w:val="00332DB7"/>
    <w:rsid w:val="0033335A"/>
    <w:rsid w:val="00333C0D"/>
    <w:rsid w:val="00334508"/>
    <w:rsid w:val="00334C18"/>
    <w:rsid w:val="00340491"/>
    <w:rsid w:val="00344264"/>
    <w:rsid w:val="00344319"/>
    <w:rsid w:val="00344364"/>
    <w:rsid w:val="0034647D"/>
    <w:rsid w:val="003475DE"/>
    <w:rsid w:val="00350610"/>
    <w:rsid w:val="0035071E"/>
    <w:rsid w:val="00352E81"/>
    <w:rsid w:val="00353098"/>
    <w:rsid w:val="00353B15"/>
    <w:rsid w:val="003570D2"/>
    <w:rsid w:val="00357A94"/>
    <w:rsid w:val="003614DF"/>
    <w:rsid w:val="00364EE3"/>
    <w:rsid w:val="003661C1"/>
    <w:rsid w:val="00367359"/>
    <w:rsid w:val="00370A45"/>
    <w:rsid w:val="00370E8C"/>
    <w:rsid w:val="003719B6"/>
    <w:rsid w:val="00372DED"/>
    <w:rsid w:val="003731B5"/>
    <w:rsid w:val="0037344F"/>
    <w:rsid w:val="00373720"/>
    <w:rsid w:val="00373E76"/>
    <w:rsid w:val="003742F3"/>
    <w:rsid w:val="0037432E"/>
    <w:rsid w:val="00375003"/>
    <w:rsid w:val="0037648E"/>
    <w:rsid w:val="0037652B"/>
    <w:rsid w:val="0037693F"/>
    <w:rsid w:val="00376E17"/>
    <w:rsid w:val="00377A9F"/>
    <w:rsid w:val="00381731"/>
    <w:rsid w:val="003829E8"/>
    <w:rsid w:val="00382F0A"/>
    <w:rsid w:val="00385170"/>
    <w:rsid w:val="00385239"/>
    <w:rsid w:val="003857C0"/>
    <w:rsid w:val="0038631D"/>
    <w:rsid w:val="00386D0A"/>
    <w:rsid w:val="00393AD8"/>
    <w:rsid w:val="00394971"/>
    <w:rsid w:val="003950D2"/>
    <w:rsid w:val="003972DB"/>
    <w:rsid w:val="00397407"/>
    <w:rsid w:val="003A109E"/>
    <w:rsid w:val="003A23A9"/>
    <w:rsid w:val="003A5B32"/>
    <w:rsid w:val="003A780F"/>
    <w:rsid w:val="003A7EB6"/>
    <w:rsid w:val="003B0B0D"/>
    <w:rsid w:val="003B19B4"/>
    <w:rsid w:val="003B206B"/>
    <w:rsid w:val="003B2FA2"/>
    <w:rsid w:val="003B429D"/>
    <w:rsid w:val="003B51B9"/>
    <w:rsid w:val="003B60AE"/>
    <w:rsid w:val="003C0083"/>
    <w:rsid w:val="003C03EE"/>
    <w:rsid w:val="003C46AA"/>
    <w:rsid w:val="003C4739"/>
    <w:rsid w:val="003C7767"/>
    <w:rsid w:val="003D2E5F"/>
    <w:rsid w:val="003D4551"/>
    <w:rsid w:val="003D5D19"/>
    <w:rsid w:val="003D7A47"/>
    <w:rsid w:val="003E1B0F"/>
    <w:rsid w:val="003E267C"/>
    <w:rsid w:val="003E34D4"/>
    <w:rsid w:val="003E5265"/>
    <w:rsid w:val="003E68BE"/>
    <w:rsid w:val="003E7744"/>
    <w:rsid w:val="003F2E68"/>
    <w:rsid w:val="003F422C"/>
    <w:rsid w:val="00401361"/>
    <w:rsid w:val="0040157D"/>
    <w:rsid w:val="00403270"/>
    <w:rsid w:val="00403358"/>
    <w:rsid w:val="00404ECE"/>
    <w:rsid w:val="00405DFE"/>
    <w:rsid w:val="00417082"/>
    <w:rsid w:val="004170D5"/>
    <w:rsid w:val="00417B43"/>
    <w:rsid w:val="004207FC"/>
    <w:rsid w:val="004208E7"/>
    <w:rsid w:val="0042168A"/>
    <w:rsid w:val="00421DD5"/>
    <w:rsid w:val="0042281C"/>
    <w:rsid w:val="00423782"/>
    <w:rsid w:val="00423FC2"/>
    <w:rsid w:val="0042464D"/>
    <w:rsid w:val="004260EC"/>
    <w:rsid w:val="00427392"/>
    <w:rsid w:val="0043085F"/>
    <w:rsid w:val="004334A8"/>
    <w:rsid w:val="00435B6B"/>
    <w:rsid w:val="00440CAA"/>
    <w:rsid w:val="004426BB"/>
    <w:rsid w:val="004444E4"/>
    <w:rsid w:val="004507CF"/>
    <w:rsid w:val="00451F94"/>
    <w:rsid w:val="00452591"/>
    <w:rsid w:val="004541C4"/>
    <w:rsid w:val="004564A0"/>
    <w:rsid w:val="00456B86"/>
    <w:rsid w:val="004611B8"/>
    <w:rsid w:val="00462A1B"/>
    <w:rsid w:val="004634AF"/>
    <w:rsid w:val="00463B48"/>
    <w:rsid w:val="00463E90"/>
    <w:rsid w:val="0046525F"/>
    <w:rsid w:val="00465E98"/>
    <w:rsid w:val="00467423"/>
    <w:rsid w:val="004714AA"/>
    <w:rsid w:val="004717A1"/>
    <w:rsid w:val="00471A08"/>
    <w:rsid w:val="004736DD"/>
    <w:rsid w:val="004744A0"/>
    <w:rsid w:val="00485FEC"/>
    <w:rsid w:val="00491E1A"/>
    <w:rsid w:val="00494653"/>
    <w:rsid w:val="004953AF"/>
    <w:rsid w:val="004A0813"/>
    <w:rsid w:val="004A18FA"/>
    <w:rsid w:val="004A2539"/>
    <w:rsid w:val="004A3009"/>
    <w:rsid w:val="004A302D"/>
    <w:rsid w:val="004A3B80"/>
    <w:rsid w:val="004A3DF8"/>
    <w:rsid w:val="004A4568"/>
    <w:rsid w:val="004A48FA"/>
    <w:rsid w:val="004A52DE"/>
    <w:rsid w:val="004A5B1A"/>
    <w:rsid w:val="004A6F79"/>
    <w:rsid w:val="004B0D6F"/>
    <w:rsid w:val="004B5034"/>
    <w:rsid w:val="004B53EF"/>
    <w:rsid w:val="004B5CEC"/>
    <w:rsid w:val="004B5EA0"/>
    <w:rsid w:val="004B7F23"/>
    <w:rsid w:val="004D0EB0"/>
    <w:rsid w:val="004D2C36"/>
    <w:rsid w:val="004D46DD"/>
    <w:rsid w:val="004D515F"/>
    <w:rsid w:val="004D699B"/>
    <w:rsid w:val="004E03B9"/>
    <w:rsid w:val="004E1910"/>
    <w:rsid w:val="004E1A3B"/>
    <w:rsid w:val="004E23EF"/>
    <w:rsid w:val="004E3BFD"/>
    <w:rsid w:val="004E443B"/>
    <w:rsid w:val="004E6C4B"/>
    <w:rsid w:val="004E6EA1"/>
    <w:rsid w:val="004F1136"/>
    <w:rsid w:val="004F1527"/>
    <w:rsid w:val="004F267D"/>
    <w:rsid w:val="004F44EB"/>
    <w:rsid w:val="004F6297"/>
    <w:rsid w:val="004F70D4"/>
    <w:rsid w:val="00500B80"/>
    <w:rsid w:val="005079E8"/>
    <w:rsid w:val="00507B36"/>
    <w:rsid w:val="0051027C"/>
    <w:rsid w:val="00512C46"/>
    <w:rsid w:val="0051349A"/>
    <w:rsid w:val="005214D0"/>
    <w:rsid w:val="00522AB4"/>
    <w:rsid w:val="00523B37"/>
    <w:rsid w:val="00523CC0"/>
    <w:rsid w:val="00524C69"/>
    <w:rsid w:val="00526735"/>
    <w:rsid w:val="0052795B"/>
    <w:rsid w:val="005340A3"/>
    <w:rsid w:val="00534318"/>
    <w:rsid w:val="00535AC4"/>
    <w:rsid w:val="0054012F"/>
    <w:rsid w:val="005406C2"/>
    <w:rsid w:val="00542294"/>
    <w:rsid w:val="00542F09"/>
    <w:rsid w:val="0054311F"/>
    <w:rsid w:val="0054422F"/>
    <w:rsid w:val="005460CF"/>
    <w:rsid w:val="00546F96"/>
    <w:rsid w:val="005479C6"/>
    <w:rsid w:val="00550BC0"/>
    <w:rsid w:val="00550F2A"/>
    <w:rsid w:val="00552F36"/>
    <w:rsid w:val="005532E9"/>
    <w:rsid w:val="005561A5"/>
    <w:rsid w:val="005602A1"/>
    <w:rsid w:val="00560588"/>
    <w:rsid w:val="005609D9"/>
    <w:rsid w:val="00560CE5"/>
    <w:rsid w:val="0056267C"/>
    <w:rsid w:val="00562EBD"/>
    <w:rsid w:val="00563C80"/>
    <w:rsid w:val="005646ED"/>
    <w:rsid w:val="005650FC"/>
    <w:rsid w:val="00565A09"/>
    <w:rsid w:val="00565FB4"/>
    <w:rsid w:val="00566003"/>
    <w:rsid w:val="005701F7"/>
    <w:rsid w:val="00570469"/>
    <w:rsid w:val="0057122A"/>
    <w:rsid w:val="00571AC9"/>
    <w:rsid w:val="005747CF"/>
    <w:rsid w:val="005769D4"/>
    <w:rsid w:val="00576C0A"/>
    <w:rsid w:val="00577BC4"/>
    <w:rsid w:val="00580BAB"/>
    <w:rsid w:val="00580BC9"/>
    <w:rsid w:val="00582659"/>
    <w:rsid w:val="00582FB9"/>
    <w:rsid w:val="00584FEE"/>
    <w:rsid w:val="005853A0"/>
    <w:rsid w:val="005854F6"/>
    <w:rsid w:val="0058621A"/>
    <w:rsid w:val="00587775"/>
    <w:rsid w:val="005946DC"/>
    <w:rsid w:val="0059517F"/>
    <w:rsid w:val="0059662B"/>
    <w:rsid w:val="00597DE4"/>
    <w:rsid w:val="005A0056"/>
    <w:rsid w:val="005A0BED"/>
    <w:rsid w:val="005A0C5D"/>
    <w:rsid w:val="005A3BA8"/>
    <w:rsid w:val="005A5280"/>
    <w:rsid w:val="005A5718"/>
    <w:rsid w:val="005B15ED"/>
    <w:rsid w:val="005B1AD4"/>
    <w:rsid w:val="005B1D6B"/>
    <w:rsid w:val="005B4593"/>
    <w:rsid w:val="005B461D"/>
    <w:rsid w:val="005B50E0"/>
    <w:rsid w:val="005B56CD"/>
    <w:rsid w:val="005C0472"/>
    <w:rsid w:val="005C2286"/>
    <w:rsid w:val="005C2AD1"/>
    <w:rsid w:val="005C2D1D"/>
    <w:rsid w:val="005C3C3F"/>
    <w:rsid w:val="005C6B16"/>
    <w:rsid w:val="005C6D45"/>
    <w:rsid w:val="005C7758"/>
    <w:rsid w:val="005C7AF3"/>
    <w:rsid w:val="005D25CB"/>
    <w:rsid w:val="005D3280"/>
    <w:rsid w:val="005D4BCC"/>
    <w:rsid w:val="005D5088"/>
    <w:rsid w:val="005D50A5"/>
    <w:rsid w:val="005D68E5"/>
    <w:rsid w:val="005D712E"/>
    <w:rsid w:val="005E0CAC"/>
    <w:rsid w:val="005E0DA9"/>
    <w:rsid w:val="005E1A31"/>
    <w:rsid w:val="005E1D0C"/>
    <w:rsid w:val="005E494B"/>
    <w:rsid w:val="005E6793"/>
    <w:rsid w:val="005E711E"/>
    <w:rsid w:val="005E759D"/>
    <w:rsid w:val="005E777B"/>
    <w:rsid w:val="005F0D84"/>
    <w:rsid w:val="005F1462"/>
    <w:rsid w:val="005F24B2"/>
    <w:rsid w:val="005F3313"/>
    <w:rsid w:val="005F3B48"/>
    <w:rsid w:val="005F427C"/>
    <w:rsid w:val="005F47AD"/>
    <w:rsid w:val="005F6AFC"/>
    <w:rsid w:val="00602EDF"/>
    <w:rsid w:val="00605D1A"/>
    <w:rsid w:val="00605D61"/>
    <w:rsid w:val="00606359"/>
    <w:rsid w:val="00607DD7"/>
    <w:rsid w:val="00607EE6"/>
    <w:rsid w:val="00611E99"/>
    <w:rsid w:val="00611FAB"/>
    <w:rsid w:val="0061245E"/>
    <w:rsid w:val="006132A8"/>
    <w:rsid w:val="00614125"/>
    <w:rsid w:val="006176B4"/>
    <w:rsid w:val="00620B2C"/>
    <w:rsid w:val="00621999"/>
    <w:rsid w:val="00623FBF"/>
    <w:rsid w:val="00624FD7"/>
    <w:rsid w:val="00625F43"/>
    <w:rsid w:val="006279D1"/>
    <w:rsid w:val="00630284"/>
    <w:rsid w:val="006339D8"/>
    <w:rsid w:val="00637240"/>
    <w:rsid w:val="0063740D"/>
    <w:rsid w:val="006379FC"/>
    <w:rsid w:val="00641D60"/>
    <w:rsid w:val="00643A30"/>
    <w:rsid w:val="006455F3"/>
    <w:rsid w:val="00645A67"/>
    <w:rsid w:val="00645FFF"/>
    <w:rsid w:val="0064667C"/>
    <w:rsid w:val="00646AC9"/>
    <w:rsid w:val="006477CE"/>
    <w:rsid w:val="00652ED6"/>
    <w:rsid w:val="0065307C"/>
    <w:rsid w:val="00656045"/>
    <w:rsid w:val="0065644A"/>
    <w:rsid w:val="00656EE5"/>
    <w:rsid w:val="00662FC7"/>
    <w:rsid w:val="0066354B"/>
    <w:rsid w:val="00664C6D"/>
    <w:rsid w:val="006659CF"/>
    <w:rsid w:val="006663C0"/>
    <w:rsid w:val="00675875"/>
    <w:rsid w:val="0067710D"/>
    <w:rsid w:val="00677C9B"/>
    <w:rsid w:val="00681E47"/>
    <w:rsid w:val="00682A78"/>
    <w:rsid w:val="00682D67"/>
    <w:rsid w:val="0068475A"/>
    <w:rsid w:val="00685FB6"/>
    <w:rsid w:val="0068610F"/>
    <w:rsid w:val="0069039E"/>
    <w:rsid w:val="00690A38"/>
    <w:rsid w:val="006920B9"/>
    <w:rsid w:val="0069378F"/>
    <w:rsid w:val="00693C9D"/>
    <w:rsid w:val="006945CC"/>
    <w:rsid w:val="006958A1"/>
    <w:rsid w:val="00697DB4"/>
    <w:rsid w:val="006A015E"/>
    <w:rsid w:val="006A28E1"/>
    <w:rsid w:val="006A7539"/>
    <w:rsid w:val="006B2568"/>
    <w:rsid w:val="006B266E"/>
    <w:rsid w:val="006B26BE"/>
    <w:rsid w:val="006B292F"/>
    <w:rsid w:val="006B3866"/>
    <w:rsid w:val="006B4A1F"/>
    <w:rsid w:val="006C09B2"/>
    <w:rsid w:val="006C159A"/>
    <w:rsid w:val="006C25C4"/>
    <w:rsid w:val="006C413A"/>
    <w:rsid w:val="006C4767"/>
    <w:rsid w:val="006C783B"/>
    <w:rsid w:val="006D0C12"/>
    <w:rsid w:val="006D14F4"/>
    <w:rsid w:val="006D2C13"/>
    <w:rsid w:val="006D48AD"/>
    <w:rsid w:val="006D4A19"/>
    <w:rsid w:val="006D4F9D"/>
    <w:rsid w:val="006D67B3"/>
    <w:rsid w:val="006D7923"/>
    <w:rsid w:val="006E1CDC"/>
    <w:rsid w:val="006E53A6"/>
    <w:rsid w:val="006E6637"/>
    <w:rsid w:val="006E6988"/>
    <w:rsid w:val="006F11C7"/>
    <w:rsid w:val="006F275E"/>
    <w:rsid w:val="006F2A7E"/>
    <w:rsid w:val="00700CFF"/>
    <w:rsid w:val="00703409"/>
    <w:rsid w:val="00707D66"/>
    <w:rsid w:val="007115B9"/>
    <w:rsid w:val="007140AA"/>
    <w:rsid w:val="007165E1"/>
    <w:rsid w:val="0071693C"/>
    <w:rsid w:val="0072090B"/>
    <w:rsid w:val="00720E8F"/>
    <w:rsid w:val="00722578"/>
    <w:rsid w:val="00722E1A"/>
    <w:rsid w:val="007248CF"/>
    <w:rsid w:val="00724AB0"/>
    <w:rsid w:val="0072512C"/>
    <w:rsid w:val="0072632B"/>
    <w:rsid w:val="007265A8"/>
    <w:rsid w:val="00726F51"/>
    <w:rsid w:val="00727FD6"/>
    <w:rsid w:val="00731EAC"/>
    <w:rsid w:val="00733600"/>
    <w:rsid w:val="007337FD"/>
    <w:rsid w:val="007352F3"/>
    <w:rsid w:val="00735AB9"/>
    <w:rsid w:val="00735AE5"/>
    <w:rsid w:val="00737631"/>
    <w:rsid w:val="0074016B"/>
    <w:rsid w:val="00740323"/>
    <w:rsid w:val="00742D4A"/>
    <w:rsid w:val="00743224"/>
    <w:rsid w:val="007436C5"/>
    <w:rsid w:val="00745947"/>
    <w:rsid w:val="00745D3F"/>
    <w:rsid w:val="00746108"/>
    <w:rsid w:val="00747BAB"/>
    <w:rsid w:val="00751ADD"/>
    <w:rsid w:val="00751FBE"/>
    <w:rsid w:val="007531DA"/>
    <w:rsid w:val="007545F2"/>
    <w:rsid w:val="007561F3"/>
    <w:rsid w:val="00756278"/>
    <w:rsid w:val="00760D35"/>
    <w:rsid w:val="00762DA5"/>
    <w:rsid w:val="00763EDD"/>
    <w:rsid w:val="0076618B"/>
    <w:rsid w:val="00770CBC"/>
    <w:rsid w:val="00770FAF"/>
    <w:rsid w:val="007756C6"/>
    <w:rsid w:val="0077673E"/>
    <w:rsid w:val="007773C3"/>
    <w:rsid w:val="00781EF1"/>
    <w:rsid w:val="00783314"/>
    <w:rsid w:val="007848F3"/>
    <w:rsid w:val="0079068F"/>
    <w:rsid w:val="007910FB"/>
    <w:rsid w:val="00791F3D"/>
    <w:rsid w:val="007936BA"/>
    <w:rsid w:val="00793B82"/>
    <w:rsid w:val="00794A45"/>
    <w:rsid w:val="007955B7"/>
    <w:rsid w:val="007A2B39"/>
    <w:rsid w:val="007A3277"/>
    <w:rsid w:val="007A3764"/>
    <w:rsid w:val="007A4245"/>
    <w:rsid w:val="007A5EE0"/>
    <w:rsid w:val="007A67D3"/>
    <w:rsid w:val="007A7867"/>
    <w:rsid w:val="007B0C44"/>
    <w:rsid w:val="007B162D"/>
    <w:rsid w:val="007B1C70"/>
    <w:rsid w:val="007B392B"/>
    <w:rsid w:val="007B3AE5"/>
    <w:rsid w:val="007B5B21"/>
    <w:rsid w:val="007B67FC"/>
    <w:rsid w:val="007B7F8A"/>
    <w:rsid w:val="007C2C1A"/>
    <w:rsid w:val="007C612D"/>
    <w:rsid w:val="007C62E8"/>
    <w:rsid w:val="007C674F"/>
    <w:rsid w:val="007C73F1"/>
    <w:rsid w:val="007D02EA"/>
    <w:rsid w:val="007D10F6"/>
    <w:rsid w:val="007D1D16"/>
    <w:rsid w:val="007D3361"/>
    <w:rsid w:val="007D471C"/>
    <w:rsid w:val="007D79F6"/>
    <w:rsid w:val="007E0814"/>
    <w:rsid w:val="007E14DC"/>
    <w:rsid w:val="007E479F"/>
    <w:rsid w:val="007E4C63"/>
    <w:rsid w:val="007E5CA3"/>
    <w:rsid w:val="007E65CF"/>
    <w:rsid w:val="007E7555"/>
    <w:rsid w:val="007E7F65"/>
    <w:rsid w:val="007F2389"/>
    <w:rsid w:val="007F3CA6"/>
    <w:rsid w:val="007F52B9"/>
    <w:rsid w:val="00800FFE"/>
    <w:rsid w:val="00803A2A"/>
    <w:rsid w:val="00806806"/>
    <w:rsid w:val="0080767F"/>
    <w:rsid w:val="00811F23"/>
    <w:rsid w:val="00812E9E"/>
    <w:rsid w:val="008146CD"/>
    <w:rsid w:val="008146DF"/>
    <w:rsid w:val="00814F25"/>
    <w:rsid w:val="0081626C"/>
    <w:rsid w:val="00822880"/>
    <w:rsid w:val="00823B4E"/>
    <w:rsid w:val="00825C9A"/>
    <w:rsid w:val="00826719"/>
    <w:rsid w:val="00827934"/>
    <w:rsid w:val="00833C8D"/>
    <w:rsid w:val="00835F64"/>
    <w:rsid w:val="00836220"/>
    <w:rsid w:val="008379E8"/>
    <w:rsid w:val="008402D4"/>
    <w:rsid w:val="00844EBF"/>
    <w:rsid w:val="008521D3"/>
    <w:rsid w:val="00853BC6"/>
    <w:rsid w:val="00853BD4"/>
    <w:rsid w:val="0085484A"/>
    <w:rsid w:val="00854CD3"/>
    <w:rsid w:val="00861476"/>
    <w:rsid w:val="00864A9F"/>
    <w:rsid w:val="00867C17"/>
    <w:rsid w:val="00870184"/>
    <w:rsid w:val="00870660"/>
    <w:rsid w:val="008730C6"/>
    <w:rsid w:val="008744E9"/>
    <w:rsid w:val="00881DBD"/>
    <w:rsid w:val="00881FA3"/>
    <w:rsid w:val="0088223E"/>
    <w:rsid w:val="00882995"/>
    <w:rsid w:val="00882DB2"/>
    <w:rsid w:val="00885E8D"/>
    <w:rsid w:val="008864C6"/>
    <w:rsid w:val="0088689E"/>
    <w:rsid w:val="008869B8"/>
    <w:rsid w:val="00891090"/>
    <w:rsid w:val="008913DF"/>
    <w:rsid w:val="008930F3"/>
    <w:rsid w:val="008953CA"/>
    <w:rsid w:val="008958E0"/>
    <w:rsid w:val="00897759"/>
    <w:rsid w:val="008A0FE8"/>
    <w:rsid w:val="008A185C"/>
    <w:rsid w:val="008A185D"/>
    <w:rsid w:val="008A190A"/>
    <w:rsid w:val="008A2DB0"/>
    <w:rsid w:val="008A4698"/>
    <w:rsid w:val="008A52D1"/>
    <w:rsid w:val="008A534F"/>
    <w:rsid w:val="008A57D9"/>
    <w:rsid w:val="008A5E96"/>
    <w:rsid w:val="008B0269"/>
    <w:rsid w:val="008B0A91"/>
    <w:rsid w:val="008B21DC"/>
    <w:rsid w:val="008B5BC0"/>
    <w:rsid w:val="008B633B"/>
    <w:rsid w:val="008B6633"/>
    <w:rsid w:val="008B6D30"/>
    <w:rsid w:val="008B7401"/>
    <w:rsid w:val="008C074F"/>
    <w:rsid w:val="008C7C9A"/>
    <w:rsid w:val="008D092D"/>
    <w:rsid w:val="008D29EE"/>
    <w:rsid w:val="008D2BF4"/>
    <w:rsid w:val="008D2ED6"/>
    <w:rsid w:val="008D710A"/>
    <w:rsid w:val="008D7BE5"/>
    <w:rsid w:val="008D7C75"/>
    <w:rsid w:val="008E133C"/>
    <w:rsid w:val="008E1DB6"/>
    <w:rsid w:val="008E59D6"/>
    <w:rsid w:val="008E683F"/>
    <w:rsid w:val="008E7F89"/>
    <w:rsid w:val="008F3727"/>
    <w:rsid w:val="008F3EDF"/>
    <w:rsid w:val="008F4208"/>
    <w:rsid w:val="008F4633"/>
    <w:rsid w:val="008F469A"/>
    <w:rsid w:val="008F4F7F"/>
    <w:rsid w:val="00900B28"/>
    <w:rsid w:val="009036E8"/>
    <w:rsid w:val="009041AC"/>
    <w:rsid w:val="009051FE"/>
    <w:rsid w:val="00906D4A"/>
    <w:rsid w:val="00907990"/>
    <w:rsid w:val="00910E1A"/>
    <w:rsid w:val="00916997"/>
    <w:rsid w:val="0091778B"/>
    <w:rsid w:val="009208A2"/>
    <w:rsid w:val="00921EC0"/>
    <w:rsid w:val="009223F1"/>
    <w:rsid w:val="00933EE2"/>
    <w:rsid w:val="009369EE"/>
    <w:rsid w:val="00937352"/>
    <w:rsid w:val="009377BF"/>
    <w:rsid w:val="00940426"/>
    <w:rsid w:val="00941BBA"/>
    <w:rsid w:val="0094246C"/>
    <w:rsid w:val="009442D7"/>
    <w:rsid w:val="0094505D"/>
    <w:rsid w:val="0094636F"/>
    <w:rsid w:val="009475B1"/>
    <w:rsid w:val="00952449"/>
    <w:rsid w:val="009541F4"/>
    <w:rsid w:val="0095472A"/>
    <w:rsid w:val="00955FC1"/>
    <w:rsid w:val="00956BBF"/>
    <w:rsid w:val="009604F3"/>
    <w:rsid w:val="00961B8D"/>
    <w:rsid w:val="00961FDE"/>
    <w:rsid w:val="00964F39"/>
    <w:rsid w:val="009658B7"/>
    <w:rsid w:val="009661A2"/>
    <w:rsid w:val="00966E0E"/>
    <w:rsid w:val="00972914"/>
    <w:rsid w:val="00972E27"/>
    <w:rsid w:val="0097518A"/>
    <w:rsid w:val="00977F8E"/>
    <w:rsid w:val="009813B8"/>
    <w:rsid w:val="00982A33"/>
    <w:rsid w:val="00983DFA"/>
    <w:rsid w:val="009841BA"/>
    <w:rsid w:val="00984C11"/>
    <w:rsid w:val="0098537E"/>
    <w:rsid w:val="009853A4"/>
    <w:rsid w:val="00985A58"/>
    <w:rsid w:val="00985B07"/>
    <w:rsid w:val="00986887"/>
    <w:rsid w:val="0099095D"/>
    <w:rsid w:val="00991272"/>
    <w:rsid w:val="00994066"/>
    <w:rsid w:val="009942EE"/>
    <w:rsid w:val="00994313"/>
    <w:rsid w:val="00994C2D"/>
    <w:rsid w:val="009A0B3E"/>
    <w:rsid w:val="009A1918"/>
    <w:rsid w:val="009A2715"/>
    <w:rsid w:val="009B03DF"/>
    <w:rsid w:val="009B04EC"/>
    <w:rsid w:val="009B062B"/>
    <w:rsid w:val="009B20B7"/>
    <w:rsid w:val="009B46A2"/>
    <w:rsid w:val="009B4785"/>
    <w:rsid w:val="009B4917"/>
    <w:rsid w:val="009B5CC2"/>
    <w:rsid w:val="009B5D3D"/>
    <w:rsid w:val="009B5D60"/>
    <w:rsid w:val="009B605C"/>
    <w:rsid w:val="009B6BBA"/>
    <w:rsid w:val="009C3C43"/>
    <w:rsid w:val="009C46B0"/>
    <w:rsid w:val="009C5249"/>
    <w:rsid w:val="009C54F0"/>
    <w:rsid w:val="009C6F36"/>
    <w:rsid w:val="009C7EEA"/>
    <w:rsid w:val="009D4D2D"/>
    <w:rsid w:val="009D5C05"/>
    <w:rsid w:val="009D7139"/>
    <w:rsid w:val="009E1532"/>
    <w:rsid w:val="009E4E5D"/>
    <w:rsid w:val="009F0A99"/>
    <w:rsid w:val="009F11D7"/>
    <w:rsid w:val="009F30C1"/>
    <w:rsid w:val="009F3E57"/>
    <w:rsid w:val="009F52F7"/>
    <w:rsid w:val="009F5C87"/>
    <w:rsid w:val="009F5F45"/>
    <w:rsid w:val="009F77B7"/>
    <w:rsid w:val="00A01E30"/>
    <w:rsid w:val="00A0410D"/>
    <w:rsid w:val="00A04B64"/>
    <w:rsid w:val="00A14470"/>
    <w:rsid w:val="00A17816"/>
    <w:rsid w:val="00A17BF8"/>
    <w:rsid w:val="00A200FA"/>
    <w:rsid w:val="00A22CCD"/>
    <w:rsid w:val="00A235E3"/>
    <w:rsid w:val="00A23853"/>
    <w:rsid w:val="00A272DF"/>
    <w:rsid w:val="00A3091A"/>
    <w:rsid w:val="00A31B71"/>
    <w:rsid w:val="00A32769"/>
    <w:rsid w:val="00A36E21"/>
    <w:rsid w:val="00A40A1E"/>
    <w:rsid w:val="00A421E1"/>
    <w:rsid w:val="00A422E9"/>
    <w:rsid w:val="00A43A53"/>
    <w:rsid w:val="00A43FCA"/>
    <w:rsid w:val="00A450B7"/>
    <w:rsid w:val="00A46342"/>
    <w:rsid w:val="00A514B5"/>
    <w:rsid w:val="00A52C1C"/>
    <w:rsid w:val="00A54799"/>
    <w:rsid w:val="00A5659F"/>
    <w:rsid w:val="00A60FD8"/>
    <w:rsid w:val="00A61799"/>
    <w:rsid w:val="00A61FC0"/>
    <w:rsid w:val="00A63605"/>
    <w:rsid w:val="00A67F34"/>
    <w:rsid w:val="00A70B00"/>
    <w:rsid w:val="00A71FB0"/>
    <w:rsid w:val="00A72296"/>
    <w:rsid w:val="00A73153"/>
    <w:rsid w:val="00A758D7"/>
    <w:rsid w:val="00A75BE0"/>
    <w:rsid w:val="00A75E68"/>
    <w:rsid w:val="00A76F78"/>
    <w:rsid w:val="00A80D56"/>
    <w:rsid w:val="00A84A74"/>
    <w:rsid w:val="00A85942"/>
    <w:rsid w:val="00A90370"/>
    <w:rsid w:val="00A91289"/>
    <w:rsid w:val="00A92965"/>
    <w:rsid w:val="00A92BAB"/>
    <w:rsid w:val="00A9437B"/>
    <w:rsid w:val="00A944FA"/>
    <w:rsid w:val="00A95A30"/>
    <w:rsid w:val="00A96FE7"/>
    <w:rsid w:val="00AA5C1A"/>
    <w:rsid w:val="00AA5F12"/>
    <w:rsid w:val="00AB0F62"/>
    <w:rsid w:val="00AB1182"/>
    <w:rsid w:val="00AB268F"/>
    <w:rsid w:val="00AB4A5C"/>
    <w:rsid w:val="00AB4BA7"/>
    <w:rsid w:val="00AB4D6B"/>
    <w:rsid w:val="00AB5F81"/>
    <w:rsid w:val="00AB67FE"/>
    <w:rsid w:val="00AB75C1"/>
    <w:rsid w:val="00AB7914"/>
    <w:rsid w:val="00AC1DD4"/>
    <w:rsid w:val="00AC2985"/>
    <w:rsid w:val="00AC41D0"/>
    <w:rsid w:val="00AC4830"/>
    <w:rsid w:val="00AC6345"/>
    <w:rsid w:val="00AD0E6D"/>
    <w:rsid w:val="00AD5596"/>
    <w:rsid w:val="00AD7A76"/>
    <w:rsid w:val="00AE3942"/>
    <w:rsid w:val="00AE3A7C"/>
    <w:rsid w:val="00AE3B24"/>
    <w:rsid w:val="00AE55A4"/>
    <w:rsid w:val="00AE681A"/>
    <w:rsid w:val="00AF2339"/>
    <w:rsid w:val="00AF35A3"/>
    <w:rsid w:val="00AF3B41"/>
    <w:rsid w:val="00AF3B49"/>
    <w:rsid w:val="00AF45C9"/>
    <w:rsid w:val="00AF53E9"/>
    <w:rsid w:val="00B00B19"/>
    <w:rsid w:val="00B01653"/>
    <w:rsid w:val="00B0475A"/>
    <w:rsid w:val="00B04B5C"/>
    <w:rsid w:val="00B04F57"/>
    <w:rsid w:val="00B06CD5"/>
    <w:rsid w:val="00B06FED"/>
    <w:rsid w:val="00B07FEB"/>
    <w:rsid w:val="00B1050D"/>
    <w:rsid w:val="00B1115C"/>
    <w:rsid w:val="00B12A47"/>
    <w:rsid w:val="00B13C69"/>
    <w:rsid w:val="00B13D6F"/>
    <w:rsid w:val="00B14250"/>
    <w:rsid w:val="00B145EA"/>
    <w:rsid w:val="00B16A16"/>
    <w:rsid w:val="00B22BE8"/>
    <w:rsid w:val="00B230B2"/>
    <w:rsid w:val="00B24054"/>
    <w:rsid w:val="00B24F13"/>
    <w:rsid w:val="00B2517D"/>
    <w:rsid w:val="00B26E8F"/>
    <w:rsid w:val="00B31C45"/>
    <w:rsid w:val="00B32B07"/>
    <w:rsid w:val="00B333B8"/>
    <w:rsid w:val="00B33D36"/>
    <w:rsid w:val="00B34B65"/>
    <w:rsid w:val="00B3552D"/>
    <w:rsid w:val="00B360B4"/>
    <w:rsid w:val="00B3621E"/>
    <w:rsid w:val="00B36D8A"/>
    <w:rsid w:val="00B37CE0"/>
    <w:rsid w:val="00B429D1"/>
    <w:rsid w:val="00B42C52"/>
    <w:rsid w:val="00B43000"/>
    <w:rsid w:val="00B43DA5"/>
    <w:rsid w:val="00B51971"/>
    <w:rsid w:val="00B51F0A"/>
    <w:rsid w:val="00B52636"/>
    <w:rsid w:val="00B52C6F"/>
    <w:rsid w:val="00B531B0"/>
    <w:rsid w:val="00B56AD2"/>
    <w:rsid w:val="00B63CE8"/>
    <w:rsid w:val="00B63F9A"/>
    <w:rsid w:val="00B64159"/>
    <w:rsid w:val="00B67630"/>
    <w:rsid w:val="00B67DD5"/>
    <w:rsid w:val="00B702B5"/>
    <w:rsid w:val="00B707F5"/>
    <w:rsid w:val="00B71144"/>
    <w:rsid w:val="00B7440D"/>
    <w:rsid w:val="00B74E10"/>
    <w:rsid w:val="00B76957"/>
    <w:rsid w:val="00B771A3"/>
    <w:rsid w:val="00B773D1"/>
    <w:rsid w:val="00B8208C"/>
    <w:rsid w:val="00B84D81"/>
    <w:rsid w:val="00B87A40"/>
    <w:rsid w:val="00B92FB1"/>
    <w:rsid w:val="00B92FBB"/>
    <w:rsid w:val="00B93DAB"/>
    <w:rsid w:val="00B95248"/>
    <w:rsid w:val="00B95921"/>
    <w:rsid w:val="00B95927"/>
    <w:rsid w:val="00B95E5B"/>
    <w:rsid w:val="00B96C73"/>
    <w:rsid w:val="00BA2817"/>
    <w:rsid w:val="00BA31F2"/>
    <w:rsid w:val="00BA6709"/>
    <w:rsid w:val="00BA7FEA"/>
    <w:rsid w:val="00BB0F7F"/>
    <w:rsid w:val="00BB3290"/>
    <w:rsid w:val="00BB4491"/>
    <w:rsid w:val="00BB4C60"/>
    <w:rsid w:val="00BB53D1"/>
    <w:rsid w:val="00BB5451"/>
    <w:rsid w:val="00BB6FB5"/>
    <w:rsid w:val="00BC022D"/>
    <w:rsid w:val="00BC240E"/>
    <w:rsid w:val="00BC56BB"/>
    <w:rsid w:val="00BC5F6A"/>
    <w:rsid w:val="00BC6A89"/>
    <w:rsid w:val="00BC7034"/>
    <w:rsid w:val="00BD167C"/>
    <w:rsid w:val="00BD24E5"/>
    <w:rsid w:val="00BD4E99"/>
    <w:rsid w:val="00BE0A41"/>
    <w:rsid w:val="00BE18DC"/>
    <w:rsid w:val="00BE1909"/>
    <w:rsid w:val="00BE1DFA"/>
    <w:rsid w:val="00BE55D6"/>
    <w:rsid w:val="00BE6297"/>
    <w:rsid w:val="00BE6352"/>
    <w:rsid w:val="00BE68C5"/>
    <w:rsid w:val="00BF0FAB"/>
    <w:rsid w:val="00BF4234"/>
    <w:rsid w:val="00BF4E6E"/>
    <w:rsid w:val="00BF74F1"/>
    <w:rsid w:val="00BF7D24"/>
    <w:rsid w:val="00C002B7"/>
    <w:rsid w:val="00C023D1"/>
    <w:rsid w:val="00C02B4C"/>
    <w:rsid w:val="00C037E0"/>
    <w:rsid w:val="00C10B18"/>
    <w:rsid w:val="00C10E9A"/>
    <w:rsid w:val="00C13151"/>
    <w:rsid w:val="00C147D0"/>
    <w:rsid w:val="00C14F60"/>
    <w:rsid w:val="00C20660"/>
    <w:rsid w:val="00C249AA"/>
    <w:rsid w:val="00C24DB9"/>
    <w:rsid w:val="00C306E1"/>
    <w:rsid w:val="00C32202"/>
    <w:rsid w:val="00C32CF5"/>
    <w:rsid w:val="00C32D86"/>
    <w:rsid w:val="00C33823"/>
    <w:rsid w:val="00C35DDF"/>
    <w:rsid w:val="00C42270"/>
    <w:rsid w:val="00C444CB"/>
    <w:rsid w:val="00C447CE"/>
    <w:rsid w:val="00C46F0F"/>
    <w:rsid w:val="00C47003"/>
    <w:rsid w:val="00C47482"/>
    <w:rsid w:val="00C474CD"/>
    <w:rsid w:val="00C50195"/>
    <w:rsid w:val="00C51534"/>
    <w:rsid w:val="00C52764"/>
    <w:rsid w:val="00C5590D"/>
    <w:rsid w:val="00C5656C"/>
    <w:rsid w:val="00C5749E"/>
    <w:rsid w:val="00C577C8"/>
    <w:rsid w:val="00C61762"/>
    <w:rsid w:val="00C6246B"/>
    <w:rsid w:val="00C63313"/>
    <w:rsid w:val="00C63588"/>
    <w:rsid w:val="00C6535E"/>
    <w:rsid w:val="00C656A0"/>
    <w:rsid w:val="00C703C3"/>
    <w:rsid w:val="00C72D10"/>
    <w:rsid w:val="00C72DB7"/>
    <w:rsid w:val="00C73116"/>
    <w:rsid w:val="00C736D2"/>
    <w:rsid w:val="00C73C4E"/>
    <w:rsid w:val="00C76A14"/>
    <w:rsid w:val="00C77B2B"/>
    <w:rsid w:val="00C80865"/>
    <w:rsid w:val="00C80B76"/>
    <w:rsid w:val="00C811A1"/>
    <w:rsid w:val="00C814D7"/>
    <w:rsid w:val="00C82ECA"/>
    <w:rsid w:val="00C83D1E"/>
    <w:rsid w:val="00C90C90"/>
    <w:rsid w:val="00C915BC"/>
    <w:rsid w:val="00C91795"/>
    <w:rsid w:val="00C97CA3"/>
    <w:rsid w:val="00CA131B"/>
    <w:rsid w:val="00CA3B8E"/>
    <w:rsid w:val="00CA4082"/>
    <w:rsid w:val="00CA63B6"/>
    <w:rsid w:val="00CA7016"/>
    <w:rsid w:val="00CA7879"/>
    <w:rsid w:val="00CA7C1C"/>
    <w:rsid w:val="00CB2456"/>
    <w:rsid w:val="00CB34D4"/>
    <w:rsid w:val="00CB43EA"/>
    <w:rsid w:val="00CB450D"/>
    <w:rsid w:val="00CB4C9B"/>
    <w:rsid w:val="00CB7D21"/>
    <w:rsid w:val="00CC27E0"/>
    <w:rsid w:val="00CC7354"/>
    <w:rsid w:val="00CC7DAE"/>
    <w:rsid w:val="00CD2134"/>
    <w:rsid w:val="00CD3286"/>
    <w:rsid w:val="00CD39A3"/>
    <w:rsid w:val="00CD4D6C"/>
    <w:rsid w:val="00CD726A"/>
    <w:rsid w:val="00CD7843"/>
    <w:rsid w:val="00CE1226"/>
    <w:rsid w:val="00CE1FDD"/>
    <w:rsid w:val="00CE21C7"/>
    <w:rsid w:val="00CE2A56"/>
    <w:rsid w:val="00CE2F2C"/>
    <w:rsid w:val="00CE43F7"/>
    <w:rsid w:val="00CE67DB"/>
    <w:rsid w:val="00CE6F6C"/>
    <w:rsid w:val="00CE72C3"/>
    <w:rsid w:val="00CE757D"/>
    <w:rsid w:val="00CE7FB0"/>
    <w:rsid w:val="00CF0004"/>
    <w:rsid w:val="00CF0E5B"/>
    <w:rsid w:val="00CF1827"/>
    <w:rsid w:val="00CF32D0"/>
    <w:rsid w:val="00CF32FC"/>
    <w:rsid w:val="00CF4B6D"/>
    <w:rsid w:val="00CF6100"/>
    <w:rsid w:val="00D03E8C"/>
    <w:rsid w:val="00D0625E"/>
    <w:rsid w:val="00D06A09"/>
    <w:rsid w:val="00D07194"/>
    <w:rsid w:val="00D125E7"/>
    <w:rsid w:val="00D13BE9"/>
    <w:rsid w:val="00D14F49"/>
    <w:rsid w:val="00D17085"/>
    <w:rsid w:val="00D20E42"/>
    <w:rsid w:val="00D240EE"/>
    <w:rsid w:val="00D246F0"/>
    <w:rsid w:val="00D31346"/>
    <w:rsid w:val="00D319C0"/>
    <w:rsid w:val="00D31A3E"/>
    <w:rsid w:val="00D32FF8"/>
    <w:rsid w:val="00D336DD"/>
    <w:rsid w:val="00D43998"/>
    <w:rsid w:val="00D43B31"/>
    <w:rsid w:val="00D4432F"/>
    <w:rsid w:val="00D45845"/>
    <w:rsid w:val="00D54901"/>
    <w:rsid w:val="00D62B9A"/>
    <w:rsid w:val="00D633D5"/>
    <w:rsid w:val="00D65650"/>
    <w:rsid w:val="00D65F1E"/>
    <w:rsid w:val="00D71216"/>
    <w:rsid w:val="00D71341"/>
    <w:rsid w:val="00D71A73"/>
    <w:rsid w:val="00D7291B"/>
    <w:rsid w:val="00D730FF"/>
    <w:rsid w:val="00D7423C"/>
    <w:rsid w:val="00D74C92"/>
    <w:rsid w:val="00D802C3"/>
    <w:rsid w:val="00D86833"/>
    <w:rsid w:val="00D87B38"/>
    <w:rsid w:val="00D901D7"/>
    <w:rsid w:val="00D90692"/>
    <w:rsid w:val="00D910D8"/>
    <w:rsid w:val="00D912D9"/>
    <w:rsid w:val="00D9273F"/>
    <w:rsid w:val="00D9333D"/>
    <w:rsid w:val="00D93523"/>
    <w:rsid w:val="00D95656"/>
    <w:rsid w:val="00D96E8F"/>
    <w:rsid w:val="00DA4669"/>
    <w:rsid w:val="00DA54F5"/>
    <w:rsid w:val="00DA5A8F"/>
    <w:rsid w:val="00DA7924"/>
    <w:rsid w:val="00DB4113"/>
    <w:rsid w:val="00DB75EF"/>
    <w:rsid w:val="00DC3F22"/>
    <w:rsid w:val="00DC66DB"/>
    <w:rsid w:val="00DC6ADB"/>
    <w:rsid w:val="00DC72CD"/>
    <w:rsid w:val="00DD1948"/>
    <w:rsid w:val="00DD62F7"/>
    <w:rsid w:val="00DD7CAC"/>
    <w:rsid w:val="00DE0513"/>
    <w:rsid w:val="00DE2F9A"/>
    <w:rsid w:val="00DE7219"/>
    <w:rsid w:val="00DF0207"/>
    <w:rsid w:val="00DF1199"/>
    <w:rsid w:val="00DF38A6"/>
    <w:rsid w:val="00DF4AF4"/>
    <w:rsid w:val="00DF4C7A"/>
    <w:rsid w:val="00DF552E"/>
    <w:rsid w:val="00DF60CE"/>
    <w:rsid w:val="00DF69F3"/>
    <w:rsid w:val="00DF6B40"/>
    <w:rsid w:val="00DF7FAE"/>
    <w:rsid w:val="00E00133"/>
    <w:rsid w:val="00E004A3"/>
    <w:rsid w:val="00E006F3"/>
    <w:rsid w:val="00E00C27"/>
    <w:rsid w:val="00E00E0F"/>
    <w:rsid w:val="00E04898"/>
    <w:rsid w:val="00E06C11"/>
    <w:rsid w:val="00E11051"/>
    <w:rsid w:val="00E1255C"/>
    <w:rsid w:val="00E142BD"/>
    <w:rsid w:val="00E14E84"/>
    <w:rsid w:val="00E15061"/>
    <w:rsid w:val="00E20772"/>
    <w:rsid w:val="00E21868"/>
    <w:rsid w:val="00E22CF7"/>
    <w:rsid w:val="00E27102"/>
    <w:rsid w:val="00E275B5"/>
    <w:rsid w:val="00E34DA0"/>
    <w:rsid w:val="00E41060"/>
    <w:rsid w:val="00E4122A"/>
    <w:rsid w:val="00E417FF"/>
    <w:rsid w:val="00E4220E"/>
    <w:rsid w:val="00E424E5"/>
    <w:rsid w:val="00E4297E"/>
    <w:rsid w:val="00E43692"/>
    <w:rsid w:val="00E43F7C"/>
    <w:rsid w:val="00E44A97"/>
    <w:rsid w:val="00E44AAD"/>
    <w:rsid w:val="00E44F40"/>
    <w:rsid w:val="00E501C7"/>
    <w:rsid w:val="00E50659"/>
    <w:rsid w:val="00E50A1B"/>
    <w:rsid w:val="00E50B1A"/>
    <w:rsid w:val="00E50B37"/>
    <w:rsid w:val="00E51509"/>
    <w:rsid w:val="00E52CBB"/>
    <w:rsid w:val="00E54C73"/>
    <w:rsid w:val="00E56442"/>
    <w:rsid w:val="00E60480"/>
    <w:rsid w:val="00E60C71"/>
    <w:rsid w:val="00E65A78"/>
    <w:rsid w:val="00E6602D"/>
    <w:rsid w:val="00E6675E"/>
    <w:rsid w:val="00E668A3"/>
    <w:rsid w:val="00E67E01"/>
    <w:rsid w:val="00E7339F"/>
    <w:rsid w:val="00E75D57"/>
    <w:rsid w:val="00E80E1E"/>
    <w:rsid w:val="00E81CAD"/>
    <w:rsid w:val="00E86E4F"/>
    <w:rsid w:val="00E90B81"/>
    <w:rsid w:val="00E915FB"/>
    <w:rsid w:val="00E92D29"/>
    <w:rsid w:val="00E930B1"/>
    <w:rsid w:val="00E96BD9"/>
    <w:rsid w:val="00E972B4"/>
    <w:rsid w:val="00E97FD9"/>
    <w:rsid w:val="00EA17FE"/>
    <w:rsid w:val="00EA2BB8"/>
    <w:rsid w:val="00EA3AFC"/>
    <w:rsid w:val="00EA4B3F"/>
    <w:rsid w:val="00EA5EC8"/>
    <w:rsid w:val="00EA663D"/>
    <w:rsid w:val="00EA7086"/>
    <w:rsid w:val="00EB01A7"/>
    <w:rsid w:val="00EB2256"/>
    <w:rsid w:val="00EB29FA"/>
    <w:rsid w:val="00EC0B23"/>
    <w:rsid w:val="00EC0C6A"/>
    <w:rsid w:val="00EC1C6E"/>
    <w:rsid w:val="00EC27A5"/>
    <w:rsid w:val="00EC32C5"/>
    <w:rsid w:val="00EC3571"/>
    <w:rsid w:val="00EC35D5"/>
    <w:rsid w:val="00EC4BDC"/>
    <w:rsid w:val="00EC7644"/>
    <w:rsid w:val="00ED0B3D"/>
    <w:rsid w:val="00ED2C0A"/>
    <w:rsid w:val="00ED2F63"/>
    <w:rsid w:val="00ED4388"/>
    <w:rsid w:val="00EE011D"/>
    <w:rsid w:val="00EE0722"/>
    <w:rsid w:val="00EE0F55"/>
    <w:rsid w:val="00EE106B"/>
    <w:rsid w:val="00EE4AF6"/>
    <w:rsid w:val="00EE4C18"/>
    <w:rsid w:val="00EE5AAF"/>
    <w:rsid w:val="00EE6CF2"/>
    <w:rsid w:val="00EF01E0"/>
    <w:rsid w:val="00EF1694"/>
    <w:rsid w:val="00EF175C"/>
    <w:rsid w:val="00EF5AA1"/>
    <w:rsid w:val="00EF7AB8"/>
    <w:rsid w:val="00F00A8B"/>
    <w:rsid w:val="00F013B1"/>
    <w:rsid w:val="00F0366C"/>
    <w:rsid w:val="00F047C0"/>
    <w:rsid w:val="00F06AE5"/>
    <w:rsid w:val="00F071F9"/>
    <w:rsid w:val="00F0762F"/>
    <w:rsid w:val="00F158DB"/>
    <w:rsid w:val="00F17B80"/>
    <w:rsid w:val="00F232FF"/>
    <w:rsid w:val="00F24C6A"/>
    <w:rsid w:val="00F301E1"/>
    <w:rsid w:val="00F329CA"/>
    <w:rsid w:val="00F3305A"/>
    <w:rsid w:val="00F336EF"/>
    <w:rsid w:val="00F339B7"/>
    <w:rsid w:val="00F33DBA"/>
    <w:rsid w:val="00F43D2E"/>
    <w:rsid w:val="00F45FC9"/>
    <w:rsid w:val="00F47160"/>
    <w:rsid w:val="00F477B0"/>
    <w:rsid w:val="00F506EF"/>
    <w:rsid w:val="00F50AFC"/>
    <w:rsid w:val="00F51A5F"/>
    <w:rsid w:val="00F51C2D"/>
    <w:rsid w:val="00F51D96"/>
    <w:rsid w:val="00F51E4A"/>
    <w:rsid w:val="00F53DCB"/>
    <w:rsid w:val="00F5423D"/>
    <w:rsid w:val="00F63CBE"/>
    <w:rsid w:val="00F641C2"/>
    <w:rsid w:val="00F6643D"/>
    <w:rsid w:val="00F66B7A"/>
    <w:rsid w:val="00F677CD"/>
    <w:rsid w:val="00F74850"/>
    <w:rsid w:val="00F7631C"/>
    <w:rsid w:val="00F77CAD"/>
    <w:rsid w:val="00F8146D"/>
    <w:rsid w:val="00F818FC"/>
    <w:rsid w:val="00F82180"/>
    <w:rsid w:val="00F85102"/>
    <w:rsid w:val="00F853A3"/>
    <w:rsid w:val="00F8611A"/>
    <w:rsid w:val="00F87EE4"/>
    <w:rsid w:val="00F9065F"/>
    <w:rsid w:val="00F941C5"/>
    <w:rsid w:val="00F9450B"/>
    <w:rsid w:val="00F94F99"/>
    <w:rsid w:val="00F955F2"/>
    <w:rsid w:val="00F95A55"/>
    <w:rsid w:val="00F95DD1"/>
    <w:rsid w:val="00F95F2F"/>
    <w:rsid w:val="00F964BE"/>
    <w:rsid w:val="00F96526"/>
    <w:rsid w:val="00F966FB"/>
    <w:rsid w:val="00F96B21"/>
    <w:rsid w:val="00F97255"/>
    <w:rsid w:val="00F9758C"/>
    <w:rsid w:val="00FA07E4"/>
    <w:rsid w:val="00FA10C4"/>
    <w:rsid w:val="00FA3C71"/>
    <w:rsid w:val="00FA3E19"/>
    <w:rsid w:val="00FA4473"/>
    <w:rsid w:val="00FA4AD2"/>
    <w:rsid w:val="00FA54C2"/>
    <w:rsid w:val="00FA6172"/>
    <w:rsid w:val="00FB04BE"/>
    <w:rsid w:val="00FB0F7D"/>
    <w:rsid w:val="00FC4152"/>
    <w:rsid w:val="00FC5CAE"/>
    <w:rsid w:val="00FC7D21"/>
    <w:rsid w:val="00FD0301"/>
    <w:rsid w:val="00FD310A"/>
    <w:rsid w:val="00FD341F"/>
    <w:rsid w:val="00FD4025"/>
    <w:rsid w:val="00FD45D2"/>
    <w:rsid w:val="00FD54B4"/>
    <w:rsid w:val="00FD6398"/>
    <w:rsid w:val="00FD6F64"/>
    <w:rsid w:val="00FD71B1"/>
    <w:rsid w:val="00FD7E88"/>
    <w:rsid w:val="00FE0B47"/>
    <w:rsid w:val="00FE2243"/>
    <w:rsid w:val="00FE226F"/>
    <w:rsid w:val="00FE2534"/>
    <w:rsid w:val="00FE2BDD"/>
    <w:rsid w:val="00FE2E85"/>
    <w:rsid w:val="00FE6A74"/>
    <w:rsid w:val="00FF1F59"/>
    <w:rsid w:val="00FF2A81"/>
    <w:rsid w:val="00FF3377"/>
    <w:rsid w:val="00FF3482"/>
    <w:rsid w:val="00FF4C9E"/>
    <w:rsid w:val="00FF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775"/>
    <w:pPr>
      <w:spacing w:before="120"/>
    </w:pPr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35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  <w:style w:type="character" w:customStyle="1" w:styleId="KeywordNameTOCChar">
    <w:name w:val="Keyword Name TOC Char"/>
    <w:basedOn w:val="KeywordDescriptionsChar"/>
    <w:link w:val="KeywordNameTOC"/>
    <w:locked/>
    <w:rsid w:val="0051027C"/>
    <w:rPr>
      <w:b/>
      <w:i w:val="0"/>
      <w:sz w:val="24"/>
      <w:szCs w:val="24"/>
      <w:lang w:eastAsia="zh-CN"/>
    </w:rPr>
  </w:style>
  <w:style w:type="paragraph" w:customStyle="1" w:styleId="KeywordNameTOC">
    <w:name w:val="Keyword Name TOC"/>
    <w:basedOn w:val="KeywordDescriptions"/>
    <w:link w:val="KeywordNameTOCChar"/>
    <w:qFormat/>
    <w:rsid w:val="0051027C"/>
    <w:pPr>
      <w:spacing w:before="0"/>
    </w:pPr>
    <w:rPr>
      <w:b/>
      <w:lang w:eastAsia="en-US"/>
    </w:rPr>
  </w:style>
  <w:style w:type="character" w:customStyle="1" w:styleId="EquationChar">
    <w:name w:val="Equation Char"/>
    <w:basedOn w:val="DefaultParagraphFont"/>
    <w:link w:val="Equation"/>
    <w:locked/>
    <w:rsid w:val="0051027C"/>
    <w:rPr>
      <w:i/>
      <w:sz w:val="24"/>
      <w:szCs w:val="24"/>
    </w:rPr>
  </w:style>
  <w:style w:type="paragraph" w:customStyle="1" w:styleId="Equation">
    <w:name w:val="Equation"/>
    <w:basedOn w:val="Normal"/>
    <w:link w:val="EquationChar"/>
    <w:qFormat/>
    <w:rsid w:val="005102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60" w:after="160"/>
      <w:ind w:left="720"/>
    </w:pPr>
    <w:rPr>
      <w:i/>
      <w:lang w:eastAsia="en-US"/>
    </w:rPr>
  </w:style>
  <w:style w:type="character" w:customStyle="1" w:styleId="fontstyle01">
    <w:name w:val="fontstyle01"/>
    <w:basedOn w:val="DefaultParagraphFont"/>
    <w:rsid w:val="0051027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51027C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51027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DefaultParagraphFont"/>
    <w:rsid w:val="0051027C"/>
    <w:rPr>
      <w:rFonts w:ascii="CourierNewPSMT" w:hAnsi="CourierNew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E18A5-64D8-4087-BE13-2EC171762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7048</CharactersWithSpaces>
  <SharedDoc>false</SharedDoc>
  <HLinks>
    <vt:vector size="804" baseType="variant">
      <vt:variant>
        <vt:i4>1769523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_Toc203976530</vt:lpwstr>
      </vt:variant>
      <vt:variant>
        <vt:i4>1703987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_Toc203976529</vt:lpwstr>
      </vt:variant>
      <vt:variant>
        <vt:i4>1703987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_Toc203976528</vt:lpwstr>
      </vt:variant>
      <vt:variant>
        <vt:i4>1703987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_Toc203976527</vt:lpwstr>
      </vt:variant>
      <vt:variant>
        <vt:i4>1703987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_Toc203976526</vt:lpwstr>
      </vt:variant>
      <vt:variant>
        <vt:i4>1703987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_Toc203976525</vt:lpwstr>
      </vt:variant>
      <vt:variant>
        <vt:i4>1703987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_Toc203976524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_Toc203976523</vt:lpwstr>
      </vt:variant>
      <vt:variant>
        <vt:i4>1703987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_Toc203976522</vt:lpwstr>
      </vt:variant>
      <vt:variant>
        <vt:i4>1703987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_Toc203976521</vt:lpwstr>
      </vt:variant>
      <vt:variant>
        <vt:i4>1703987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_Toc203976520</vt:lpwstr>
      </vt:variant>
      <vt:variant>
        <vt:i4>1638451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_Toc203976519</vt:lpwstr>
      </vt:variant>
      <vt:variant>
        <vt:i4>1638451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_Toc203976518</vt:lpwstr>
      </vt:variant>
      <vt:variant>
        <vt:i4>1638451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_Toc203976517</vt:lpwstr>
      </vt:variant>
      <vt:variant>
        <vt:i4>1638451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_Toc203976516</vt:lpwstr>
      </vt:variant>
      <vt:variant>
        <vt:i4>1638451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_Toc203976515</vt:lpwstr>
      </vt:variant>
      <vt:variant>
        <vt:i4>1638451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_Toc203976514</vt:lpwstr>
      </vt:variant>
      <vt:variant>
        <vt:i4>1638451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_Toc203976513</vt:lpwstr>
      </vt:variant>
      <vt:variant>
        <vt:i4>1638451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_Toc203976512</vt:lpwstr>
      </vt:variant>
      <vt:variant>
        <vt:i4>1638451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_Toc203976511</vt:lpwstr>
      </vt:variant>
      <vt:variant>
        <vt:i4>1638451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_Toc203976510</vt:lpwstr>
      </vt:variant>
      <vt:variant>
        <vt:i4>1572915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_Toc203976509</vt:lpwstr>
      </vt:variant>
      <vt:variant>
        <vt:i4>1572915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_Toc203976508</vt:lpwstr>
      </vt:variant>
      <vt:variant>
        <vt:i4>1572915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_Toc203976507</vt:lpwstr>
      </vt:variant>
      <vt:variant>
        <vt:i4>1572915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_Toc203976506</vt:lpwstr>
      </vt:variant>
      <vt:variant>
        <vt:i4>1572915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_Toc203976505</vt:lpwstr>
      </vt:variant>
      <vt:variant>
        <vt:i4>1572915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_Toc203976504</vt:lpwstr>
      </vt:variant>
      <vt:variant>
        <vt:i4>1572915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_Toc203976503</vt:lpwstr>
      </vt:variant>
      <vt:variant>
        <vt:i4>1572915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_Toc203976502</vt:lpwstr>
      </vt:variant>
      <vt:variant>
        <vt:i4>1572915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_Toc203976501</vt:lpwstr>
      </vt:variant>
      <vt:variant>
        <vt:i4>1572915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_Toc203976500</vt:lpwstr>
      </vt:variant>
      <vt:variant>
        <vt:i4>1114162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_Toc203976499</vt:lpwstr>
      </vt:variant>
      <vt:variant>
        <vt:i4>1114162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_Toc203976498</vt:lpwstr>
      </vt:variant>
      <vt:variant>
        <vt:i4>1114162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_Toc203976497</vt:lpwstr>
      </vt:variant>
      <vt:variant>
        <vt:i4>1114162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_Toc203976496</vt:lpwstr>
      </vt:variant>
      <vt:variant>
        <vt:i4>1114162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_Toc203976495</vt:lpwstr>
      </vt:variant>
      <vt:variant>
        <vt:i4>1114162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_Toc203976494</vt:lpwstr>
      </vt:variant>
      <vt:variant>
        <vt:i4>1114162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_Toc203976493</vt:lpwstr>
      </vt:variant>
      <vt:variant>
        <vt:i4>1114162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_Toc203976492</vt:lpwstr>
      </vt:variant>
      <vt:variant>
        <vt:i4>1114162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_Toc203976491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_Toc203976490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_Toc203976489</vt:lpwstr>
      </vt:variant>
      <vt:variant>
        <vt:i4>1048626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_Toc203976488</vt:lpwstr>
      </vt:variant>
      <vt:variant>
        <vt:i4>1048626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_Toc203976487</vt:lpwstr>
      </vt:variant>
      <vt:variant>
        <vt:i4>1048626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_Toc203976486</vt:lpwstr>
      </vt:variant>
      <vt:variant>
        <vt:i4>1048626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_Toc203976485</vt:lpwstr>
      </vt:variant>
      <vt:variant>
        <vt:i4>1048626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_Toc203976484</vt:lpwstr>
      </vt:variant>
      <vt:variant>
        <vt:i4>1048626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_Toc203976483</vt:lpwstr>
      </vt:variant>
      <vt:variant>
        <vt:i4>1048626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_Toc203976482</vt:lpwstr>
      </vt:variant>
      <vt:variant>
        <vt:i4>1048626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_Toc203976481</vt:lpwstr>
      </vt:variant>
      <vt:variant>
        <vt:i4>1048626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_Toc203976480</vt:lpwstr>
      </vt:variant>
      <vt:variant>
        <vt:i4>2031666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_Toc203976479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_Toc203976478</vt:lpwstr>
      </vt:variant>
      <vt:variant>
        <vt:i4>2031666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_Toc203976477</vt:lpwstr>
      </vt:variant>
      <vt:variant>
        <vt:i4>2031666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_Toc203976476</vt:lpwstr>
      </vt:variant>
      <vt:variant>
        <vt:i4>2031666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_Toc203976475</vt:lpwstr>
      </vt:variant>
      <vt:variant>
        <vt:i4>2031666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_Toc203976474</vt:lpwstr>
      </vt:variant>
      <vt:variant>
        <vt:i4>2031666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_Toc203976473</vt:lpwstr>
      </vt:variant>
      <vt:variant>
        <vt:i4>2031666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_Toc203976472</vt:lpwstr>
      </vt:variant>
      <vt:variant>
        <vt:i4>2031666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_Toc203976471</vt:lpwstr>
      </vt:variant>
      <vt:variant>
        <vt:i4>2031666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_Toc203976470</vt:lpwstr>
      </vt:variant>
      <vt:variant>
        <vt:i4>1966130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_Toc203976469</vt:lpwstr>
      </vt:variant>
      <vt:variant>
        <vt:i4>1966130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_Toc203976468</vt:lpwstr>
      </vt:variant>
      <vt:variant>
        <vt:i4>1966130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_Toc203976467</vt:lpwstr>
      </vt:variant>
      <vt:variant>
        <vt:i4>1966130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_Toc203976466</vt:lpwstr>
      </vt:variant>
      <vt:variant>
        <vt:i4>1966130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_Toc203976465</vt:lpwstr>
      </vt:variant>
      <vt:variant>
        <vt:i4>1966130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_Toc203976464</vt:lpwstr>
      </vt:variant>
      <vt:variant>
        <vt:i4>1966130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_Toc203976463</vt:lpwstr>
      </vt:variant>
      <vt:variant>
        <vt:i4>1966130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_Toc203976462</vt:lpwstr>
      </vt:variant>
      <vt:variant>
        <vt:i4>1966130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_Toc203976461</vt:lpwstr>
      </vt:variant>
      <vt:variant>
        <vt:i4>1966130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_Toc203976460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_Toc203976459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_Toc203976458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_Toc203976457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_Toc203976456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_Toc203976455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_Toc203976454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_Toc203976453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_Toc203976452</vt:lpwstr>
      </vt:variant>
      <vt:variant>
        <vt:i4>1900594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_Toc203976451</vt:lpwstr>
      </vt:variant>
      <vt:variant>
        <vt:i4>1900594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_Toc203976450</vt:lpwstr>
      </vt:variant>
      <vt:variant>
        <vt:i4>1835058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_Toc203976449</vt:lpwstr>
      </vt:variant>
      <vt:variant>
        <vt:i4>1835058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_Toc203976448</vt:lpwstr>
      </vt:variant>
      <vt:variant>
        <vt:i4>1835058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_Toc203976447</vt:lpwstr>
      </vt:variant>
      <vt:variant>
        <vt:i4>1835058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_Toc203976446</vt:lpwstr>
      </vt:variant>
      <vt:variant>
        <vt:i4>1835058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_Toc203976445</vt:lpwstr>
      </vt:variant>
      <vt:variant>
        <vt:i4>1835058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_Toc203976441</vt:lpwstr>
      </vt:variant>
      <vt:variant>
        <vt:i4>1835058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_Toc203976440</vt:lpwstr>
      </vt:variant>
      <vt:variant>
        <vt:i4>1769522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_Toc203976439</vt:lpwstr>
      </vt:variant>
      <vt:variant>
        <vt:i4>1769522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_Toc203976438</vt:lpwstr>
      </vt:variant>
      <vt:variant>
        <vt:i4>1769522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_Toc203976437</vt:lpwstr>
      </vt:variant>
      <vt:variant>
        <vt:i4>1769522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_Toc203976436</vt:lpwstr>
      </vt:variant>
      <vt:variant>
        <vt:i4>1769522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_Toc203976435</vt:lpwstr>
      </vt:variant>
      <vt:variant>
        <vt:i4>1769522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_Toc203976433</vt:lpwstr>
      </vt:variant>
      <vt:variant>
        <vt:i4>1769522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_Toc203976432</vt:lpwstr>
      </vt:variant>
      <vt:variant>
        <vt:i4>1769522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_Toc203976431</vt:lpwstr>
      </vt:variant>
      <vt:variant>
        <vt:i4>1769522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_Toc203976430</vt:lpwstr>
      </vt:variant>
      <vt:variant>
        <vt:i4>1703986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_Toc203976429</vt:lpwstr>
      </vt:variant>
      <vt:variant>
        <vt:i4>1703986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_Toc203976428</vt:lpwstr>
      </vt:variant>
      <vt:variant>
        <vt:i4>1703986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_Toc203976427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_Toc203976426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_Toc203976425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_Toc203976424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_Toc203976423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_Toc203976422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_Toc203976421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_Toc203976420</vt:lpwstr>
      </vt:variant>
      <vt:variant>
        <vt:i4>1638450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_Toc203976419</vt:lpwstr>
      </vt:variant>
      <vt:variant>
        <vt:i4>1638450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_Toc203976418</vt:lpwstr>
      </vt:variant>
      <vt:variant>
        <vt:i4>1638450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_Toc203976417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_Toc203976416</vt:lpwstr>
      </vt:variant>
      <vt:variant>
        <vt:i4>1638450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_Toc203976415</vt:lpwstr>
      </vt:variant>
      <vt:variant>
        <vt:i4>1638450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_Toc203976414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_Toc203976413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_Toc203976412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_Toc203976411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_Toc203976410</vt:lpwstr>
      </vt:variant>
      <vt:variant>
        <vt:i4>1572914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_Toc203976409</vt:lpwstr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_Toc203976408</vt:lpwstr>
      </vt:variant>
      <vt:variant>
        <vt:i4>1572914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_Toc203976407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_Toc203976406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_Toc203976405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_Toc203976404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_Toc203976403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_Toc203976402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_Toc203976401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_Toc203976400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_Toc203976399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_Toc203976398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_Toc203976397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_Toc203976396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_Toc203976395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_Toc203976394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_Toc203976393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2016-11-29T20:59:00Z</dcterms:created>
  <dcterms:modified xsi:type="dcterms:W3CDTF">2016-11-29T21:06:00Z</dcterms:modified>
</cp:coreProperties>
</file>