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A6A3E" w14:textId="77777777" w:rsidR="00F33DBA" w:rsidRPr="00AA5982" w:rsidRDefault="000954EC" w:rsidP="00AA5982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Toc203975853"/>
      <w:bookmarkStart w:id="1" w:name="_Toc203976274"/>
      <w:bookmarkStart w:id="2" w:name="_Toc203976412"/>
      <w:r w:rsidRPr="00AA5982">
        <w:rPr>
          <w:rFonts w:ascii="Times New Roman" w:hAnsi="Times New Roman" w:cs="Times New Roman"/>
          <w:b/>
          <w:sz w:val="32"/>
          <w:szCs w:val="32"/>
        </w:rPr>
        <w:t>BUFFER ISSUE RESOLUTION DOCUMENT</w:t>
      </w:r>
      <w:r w:rsidR="00F33DBA" w:rsidRPr="00AA5982">
        <w:rPr>
          <w:rFonts w:ascii="Times New Roman" w:hAnsi="Times New Roman" w:cs="Times New Roman"/>
          <w:b/>
          <w:sz w:val="32"/>
          <w:szCs w:val="32"/>
        </w:rPr>
        <w:t xml:space="preserve"> (BIRD)</w:t>
      </w:r>
    </w:p>
    <w:p w14:paraId="064A8ED7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75567810" w14:textId="5E6FE177" w:rsidR="00F33DBA" w:rsidRPr="00AA5982" w:rsidRDefault="0066337F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BIRD NUMBER</w:t>
      </w:r>
      <w:r w:rsidRPr="00AA5982">
        <w:rPr>
          <w:rFonts w:ascii="Times New Roman" w:hAnsi="Times New Roman" w:cs="Times New Roman"/>
          <w:b/>
          <w:sz w:val="24"/>
          <w:szCs w:val="24"/>
        </w:rPr>
        <w:t>:</w:t>
      </w:r>
      <w:r w:rsidRPr="00AA59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158.</w:t>
      </w:r>
      <w:r w:rsidR="00CD35E2">
        <w:rPr>
          <w:rFonts w:ascii="Times New Roman" w:hAnsi="Times New Roman" w:cs="Times New Roman"/>
          <w:sz w:val="24"/>
          <w:szCs w:val="24"/>
        </w:rPr>
        <w:t>6</w:t>
      </w:r>
      <w:r w:rsidR="00E467ED">
        <w:rPr>
          <w:rFonts w:ascii="Times New Roman" w:hAnsi="Times New Roman" w:cs="Times New Roman"/>
          <w:sz w:val="24"/>
          <w:szCs w:val="24"/>
        </w:rPr>
        <w:t>_</w:t>
      </w:r>
      <w:r w:rsidR="003125EA">
        <w:rPr>
          <w:rFonts w:ascii="Times New Roman" w:hAnsi="Times New Roman" w:cs="Times New Roman"/>
          <w:sz w:val="24"/>
          <w:szCs w:val="24"/>
        </w:rPr>
        <w:t>draft7</w:t>
      </w:r>
    </w:p>
    <w:p w14:paraId="1148F33A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>ISSUE TITLE:</w:t>
      </w:r>
      <w:r w:rsidRPr="00AA5982">
        <w:rPr>
          <w:rFonts w:ascii="Times New Roman" w:hAnsi="Times New Roman" w:cs="Times New Roman"/>
          <w:sz w:val="24"/>
          <w:szCs w:val="24"/>
        </w:rPr>
        <w:t xml:space="preserve">   </w:t>
      </w:r>
      <w:r w:rsidRPr="00AA5982">
        <w:rPr>
          <w:rFonts w:ascii="Times New Roman" w:hAnsi="Times New Roman" w:cs="Times New Roman"/>
          <w:sz w:val="24"/>
          <w:szCs w:val="24"/>
        </w:rPr>
        <w:tab/>
      </w:r>
      <w:r w:rsidR="000954EC">
        <w:rPr>
          <w:rFonts w:ascii="Times New Roman" w:hAnsi="Times New Roman" w:cs="Times New Roman"/>
          <w:sz w:val="24"/>
          <w:szCs w:val="24"/>
        </w:rPr>
        <w:tab/>
      </w:r>
      <w:r w:rsidR="00AA5982">
        <w:rPr>
          <w:rFonts w:ascii="Times New Roman" w:hAnsi="Times New Roman" w:cs="Times New Roman"/>
          <w:i/>
          <w:sz w:val="24"/>
          <w:szCs w:val="24"/>
        </w:rPr>
        <w:t>AMI T</w:t>
      </w:r>
      <w:r w:rsidR="00F92E8B">
        <w:rPr>
          <w:rFonts w:ascii="Times New Roman" w:hAnsi="Times New Roman" w:cs="Times New Roman"/>
          <w:i/>
          <w:sz w:val="24"/>
          <w:szCs w:val="24"/>
        </w:rPr>
        <w:t>s4file</w:t>
      </w:r>
      <w:r w:rsidR="00AA5982">
        <w:rPr>
          <w:rFonts w:ascii="Times New Roman" w:hAnsi="Times New Roman" w:cs="Times New Roman"/>
          <w:i/>
          <w:sz w:val="24"/>
          <w:szCs w:val="24"/>
        </w:rPr>
        <w:t xml:space="preserve"> Analog Buffer Models</w:t>
      </w:r>
    </w:p>
    <w:p w14:paraId="36A7C3D3" w14:textId="77777777" w:rsidR="00A518F2" w:rsidRDefault="00F33DBA" w:rsidP="00A518F2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 xml:space="preserve">REQUESTOR:  </w:t>
      </w:r>
      <w:r w:rsidRPr="00AA5982">
        <w:rPr>
          <w:rFonts w:ascii="Times New Roman" w:hAnsi="Times New Roman" w:cs="Times New Roman"/>
          <w:sz w:val="24"/>
          <w:szCs w:val="24"/>
        </w:rPr>
        <w:t xml:space="preserve">   </w:t>
      </w:r>
      <w:r w:rsidR="000954EC">
        <w:rPr>
          <w:rFonts w:ascii="Times New Roman" w:hAnsi="Times New Roman" w:cs="Times New Roman"/>
          <w:sz w:val="24"/>
          <w:szCs w:val="24"/>
        </w:rPr>
        <w:tab/>
      </w:r>
      <w:r w:rsidR="0066337F">
        <w:rPr>
          <w:rFonts w:ascii="Times New Roman" w:hAnsi="Times New Roman" w:cs="Times New Roman"/>
          <w:i/>
          <w:sz w:val="24"/>
          <w:szCs w:val="24"/>
        </w:rPr>
        <w:t>Walter Katz, Signal Integri</w:t>
      </w:r>
      <w:r w:rsidR="00AA5982">
        <w:rPr>
          <w:rFonts w:ascii="Times New Roman" w:hAnsi="Times New Roman" w:cs="Times New Roman"/>
          <w:i/>
          <w:sz w:val="24"/>
          <w:szCs w:val="24"/>
        </w:rPr>
        <w:t>ty Software, Inc.</w:t>
      </w:r>
    </w:p>
    <w:p w14:paraId="5D1041A1" w14:textId="77777777" w:rsidR="00A518F2" w:rsidRPr="00AA5982" w:rsidRDefault="00A518F2" w:rsidP="00A518F2">
      <w:pPr>
        <w:pStyle w:val="HTMLPreformatted"/>
        <w:ind w:left="27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Todd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Westerhoff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Signal Integrity Software, Inc.</w:t>
      </w:r>
    </w:p>
    <w:p w14:paraId="53B29E5F" w14:textId="77777777" w:rsidR="00A518F2" w:rsidRDefault="00A518F2" w:rsidP="00A518F2">
      <w:pPr>
        <w:pStyle w:val="HTMLPreformatted"/>
        <w:ind w:left="274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Fangyi Rao, Keysight Technologies, Inc.</w:t>
      </w:r>
    </w:p>
    <w:p w14:paraId="06727709" w14:textId="77777777" w:rsidR="002472E9" w:rsidRPr="00AA5982" w:rsidRDefault="002472E9" w:rsidP="00A518F2">
      <w:pPr>
        <w:pStyle w:val="HTMLPreformatted"/>
        <w:ind w:left="27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Radek Biernacki, Keysight Technologies, Inc.</w:t>
      </w:r>
    </w:p>
    <w:p w14:paraId="704D438C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5F25434D" w14:textId="411ABE36" w:rsidR="00F33DBA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>DATE SUBMITTED:</w:t>
      </w:r>
      <w:r w:rsidRPr="00AA5982">
        <w:rPr>
          <w:rFonts w:ascii="Times New Roman" w:hAnsi="Times New Roman" w:cs="Times New Roman"/>
          <w:sz w:val="24"/>
          <w:szCs w:val="24"/>
        </w:rPr>
        <w:tab/>
      </w:r>
      <w:r w:rsidR="00476969" w:rsidRPr="00A518F2">
        <w:rPr>
          <w:rFonts w:ascii="Times New Roman" w:hAnsi="Times New Roman" w:cs="Times New Roman"/>
          <w:sz w:val="24"/>
          <w:szCs w:val="24"/>
        </w:rPr>
        <w:t xml:space="preserve">February 20, </w:t>
      </w:r>
      <w:bookmarkStart w:id="3" w:name="_GoBack"/>
      <w:bookmarkEnd w:id="3"/>
      <w:r w:rsidR="00476969" w:rsidRPr="00A518F2">
        <w:rPr>
          <w:rFonts w:ascii="Times New Roman" w:hAnsi="Times New Roman" w:cs="Times New Roman"/>
          <w:sz w:val="24"/>
          <w:szCs w:val="24"/>
        </w:rPr>
        <w:t>2013</w:t>
      </w:r>
      <w:r w:rsidR="00032450">
        <w:rPr>
          <w:rFonts w:ascii="Times New Roman" w:hAnsi="Times New Roman" w:cs="Times New Roman"/>
          <w:sz w:val="24"/>
          <w:szCs w:val="24"/>
        </w:rPr>
        <w:t>;</w:t>
      </w:r>
      <w:r w:rsidR="00476969" w:rsidRPr="00A518F2">
        <w:rPr>
          <w:rFonts w:ascii="Times New Roman" w:hAnsi="Times New Roman" w:cs="Times New Roman"/>
          <w:sz w:val="24"/>
          <w:szCs w:val="24"/>
        </w:rPr>
        <w:t xml:space="preserve"> May 15, 2013; May 17</w:t>
      </w:r>
      <w:r w:rsidR="008328C5">
        <w:rPr>
          <w:rFonts w:ascii="Times New Roman" w:hAnsi="Times New Roman" w:cs="Times New Roman"/>
          <w:sz w:val="24"/>
          <w:szCs w:val="24"/>
        </w:rPr>
        <w:t>,</w:t>
      </w:r>
      <w:r w:rsidR="00476969" w:rsidRPr="00A518F2">
        <w:rPr>
          <w:rFonts w:ascii="Times New Roman" w:hAnsi="Times New Roman" w:cs="Times New Roman"/>
          <w:sz w:val="24"/>
          <w:szCs w:val="24"/>
        </w:rPr>
        <w:t xml:space="preserve"> 2013; May 24, 2013</w:t>
      </w:r>
      <w:r w:rsidR="00032450">
        <w:rPr>
          <w:rFonts w:ascii="Times New Roman" w:hAnsi="Times New Roman" w:cs="Times New Roman"/>
          <w:sz w:val="24"/>
          <w:szCs w:val="24"/>
        </w:rPr>
        <w:t>; April 18, 2017; April 27, 2017</w:t>
      </w:r>
    </w:p>
    <w:p w14:paraId="3393BB1D" w14:textId="77777777" w:rsidR="0066337F" w:rsidRPr="00AA5982" w:rsidRDefault="0066337F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ACCEPTED</w:t>
      </w:r>
      <w:r w:rsidRPr="00AA5982">
        <w:rPr>
          <w:rFonts w:ascii="Times New Roman" w:hAnsi="Times New Roman" w:cs="Times New Roman"/>
          <w:b/>
          <w:sz w:val="24"/>
          <w:szCs w:val="24"/>
        </w:rPr>
        <w:t>:</w:t>
      </w:r>
      <w:r w:rsidRPr="00AA5982">
        <w:rPr>
          <w:rFonts w:ascii="Times New Roman" w:hAnsi="Times New Roman" w:cs="Times New Roman"/>
          <w:sz w:val="24"/>
          <w:szCs w:val="24"/>
        </w:rPr>
        <w:tab/>
      </w:r>
    </w:p>
    <w:p w14:paraId="457E0EB8" w14:textId="77777777" w:rsidR="00F33DBA" w:rsidRPr="00AA5982" w:rsidRDefault="00F33DBA" w:rsidP="00F33DB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100771C1" w14:textId="77777777" w:rsidR="000954EC" w:rsidRPr="00AA5982" w:rsidRDefault="000954EC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08A3A27A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089CDFFD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>ANALYSIS PATH/DATA THAT LED TO SPECIFICATION:</w:t>
      </w:r>
    </w:p>
    <w:p w14:paraId="0549B332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776C472C" w14:textId="5EC6E3A7" w:rsidR="00AA5982" w:rsidRDefault="00AA5982" w:rsidP="00AA5982">
      <w:r>
        <w:t>The IBIS 5.1 specification provide</w:t>
      </w:r>
      <w:r w:rsidR="00CD35E2">
        <w:t>d</w:t>
      </w:r>
      <w:r>
        <w:t xml:space="preserve"> limited capability for describing the frequency-dependent behavior of </w:t>
      </w:r>
      <w:proofErr w:type="spellStart"/>
      <w:r w:rsidR="0055576E">
        <w:t>SerDes</w:t>
      </w:r>
      <w:proofErr w:type="spellEnd"/>
      <w:r>
        <w:t xml:space="preserve"> transmitter analog output </w:t>
      </w:r>
      <w:r w:rsidR="00CD35E2">
        <w:t>network</w:t>
      </w:r>
      <w:r w:rsidR="005E317D">
        <w:t>s</w:t>
      </w:r>
      <w:r w:rsidR="00CD35E2">
        <w:t xml:space="preserve"> </w:t>
      </w:r>
      <w:r>
        <w:t>or receiver analog input network</w:t>
      </w:r>
      <w:r w:rsidR="005E317D">
        <w:t>s</w:t>
      </w:r>
      <w:r w:rsidR="00C260FE">
        <w:t xml:space="preserve">.  </w:t>
      </w:r>
      <w:r>
        <w:t>This ma</w:t>
      </w:r>
      <w:r w:rsidR="00CD35E2">
        <w:t>de</w:t>
      </w:r>
      <w:r>
        <w:t xml:space="preserve"> it difficult to model device’s insertion and return loss</w:t>
      </w:r>
      <w:r w:rsidR="00CD35E2">
        <w:t>es</w:t>
      </w:r>
      <w:r>
        <w:t xml:space="preserve"> accurately, both of which are key factors in determining Inter-Symbol Interference (ISI) and overall signal quality</w:t>
      </w:r>
      <w:r w:rsidR="00C260FE">
        <w:t xml:space="preserve">.  </w:t>
      </w:r>
      <w:r w:rsidR="00086C64">
        <w:t>The IBIS 6.0 specification addressed those issues via IBIS-ISS modeling within [External Model] and [External Circuit] buffer descriptions, though the approach was not as simple and straightforward as proposed here</w:t>
      </w:r>
      <w:r w:rsidR="00C260FE">
        <w:t xml:space="preserve">.  </w:t>
      </w:r>
      <w:r>
        <w:t xml:space="preserve">This BIRD assumes that the </w:t>
      </w:r>
      <w:proofErr w:type="spellStart"/>
      <w:r>
        <w:t>T</w:t>
      </w:r>
      <w:r w:rsidR="00532CDC">
        <w:t>x</w:t>
      </w:r>
      <w:proofErr w:type="spellEnd"/>
      <w:r>
        <w:t xml:space="preserve"> analog output and R</w:t>
      </w:r>
      <w:r w:rsidR="00532CDC">
        <w:t>x</w:t>
      </w:r>
      <w:r>
        <w:t xml:space="preserve"> </w:t>
      </w:r>
      <w:r w:rsidR="00CD35E2">
        <w:t xml:space="preserve">analog input </w:t>
      </w:r>
      <w:r>
        <w:t>network</w:t>
      </w:r>
      <w:r w:rsidR="005E317D">
        <w:t>s</w:t>
      </w:r>
      <w:r>
        <w:t xml:space="preserve"> are described using</w:t>
      </w:r>
      <w:r w:rsidR="00C576C7">
        <w:t xml:space="preserve"> linear</w:t>
      </w:r>
      <w:r>
        <w:t xml:space="preserve"> 4</w:t>
      </w:r>
      <w:r w:rsidR="00086C64">
        <w:t>-</w:t>
      </w:r>
      <w:r>
        <w:t xml:space="preserve">port </w:t>
      </w:r>
      <w:r w:rsidR="00C576C7">
        <w:t>network</w:t>
      </w:r>
      <w:r>
        <w:t xml:space="preserve"> data and that the data is developed in a manner consistent with the </w:t>
      </w:r>
      <w:proofErr w:type="spellStart"/>
      <w:r>
        <w:t>subcircuits</w:t>
      </w:r>
      <w:proofErr w:type="spellEnd"/>
      <w:r>
        <w:t xml:space="preserve"> and parameters defined below</w:t>
      </w:r>
      <w:r w:rsidR="00C260FE">
        <w:t xml:space="preserve">.  </w:t>
      </w:r>
      <w:r>
        <w:t xml:space="preserve">The </w:t>
      </w:r>
      <w:proofErr w:type="spellStart"/>
      <w:r>
        <w:t>subcircuits</w:t>
      </w:r>
      <w:proofErr w:type="spellEnd"/>
      <w:r>
        <w:t xml:space="preserve"> used to instantiate the transmitter and receiver on-die </w:t>
      </w:r>
      <w:r w:rsidR="009D39D8">
        <w:t xml:space="preserve">4-port </w:t>
      </w:r>
      <w:r>
        <w:t>parameters are</w:t>
      </w:r>
      <w:r w:rsidR="00532CDC">
        <w:t xml:space="preserve"> shown on the following pages</w:t>
      </w:r>
      <w:r w:rsidR="00C260FE">
        <w:t xml:space="preserve">.  </w:t>
      </w:r>
      <w:r>
        <w:t xml:space="preserve">These </w:t>
      </w:r>
      <w:proofErr w:type="spellStart"/>
      <w:r>
        <w:t>subcircuits</w:t>
      </w:r>
      <w:proofErr w:type="spellEnd"/>
      <w:r>
        <w:t xml:space="preserve"> are treated as standard templates that are used whenever the AMI parameters defined in this document are </w:t>
      </w:r>
      <w:r w:rsidR="00532CDC">
        <w:t xml:space="preserve">used in </w:t>
      </w:r>
      <w:proofErr w:type="gramStart"/>
      <w:r w:rsidR="00532CDC">
        <w:t>the .</w:t>
      </w:r>
      <w:proofErr w:type="spellStart"/>
      <w:r w:rsidR="00532CDC">
        <w:t>ami</w:t>
      </w:r>
      <w:proofErr w:type="spellEnd"/>
      <w:proofErr w:type="gramEnd"/>
      <w:r w:rsidR="00532CDC">
        <w:t xml:space="preserve"> file</w:t>
      </w:r>
      <w:r w:rsidR="00C260FE">
        <w:t xml:space="preserve">.  </w:t>
      </w:r>
      <w:r w:rsidR="0048357A">
        <w:t xml:space="preserve">This BIRD defines </w:t>
      </w:r>
      <w:r w:rsidR="005E317D">
        <w:t xml:space="preserve">the following </w:t>
      </w:r>
      <w:r w:rsidR="0048357A">
        <w:t xml:space="preserve">new AMI </w:t>
      </w:r>
      <w:r w:rsidR="00F04D6A">
        <w:t>r</w:t>
      </w:r>
      <w:r w:rsidR="0048357A">
        <w:t xml:space="preserve">eserved </w:t>
      </w:r>
      <w:r w:rsidR="00F04D6A">
        <w:t>p</w:t>
      </w:r>
      <w:r w:rsidR="0048357A">
        <w:t>arameters</w:t>
      </w:r>
      <w:r w:rsidR="005E317D">
        <w:t>:</w:t>
      </w:r>
      <w:r w:rsidR="0048357A">
        <w:t xml:space="preserve"> </w:t>
      </w:r>
      <w:r w:rsidR="009D39D8">
        <w:t>Ts4file</w:t>
      </w:r>
      <w:r w:rsidR="001F2522">
        <w:t>, Ts4file_</w:t>
      </w:r>
      <w:r w:rsidR="00223965">
        <w:t>Boundary</w:t>
      </w:r>
      <w:r w:rsidR="0048357A">
        <w:t xml:space="preserve">, </w:t>
      </w:r>
      <w:proofErr w:type="spellStart"/>
      <w:r w:rsidR="0048357A">
        <w:t>Tx_V</w:t>
      </w:r>
      <w:proofErr w:type="spellEnd"/>
      <w:r w:rsidR="0048357A">
        <w:t xml:space="preserve">, </w:t>
      </w:r>
      <w:proofErr w:type="spellStart"/>
      <w:r w:rsidR="0048357A">
        <w:t>Tx_R</w:t>
      </w:r>
      <w:proofErr w:type="spellEnd"/>
      <w:r w:rsidR="0048357A">
        <w:t xml:space="preserve">, </w:t>
      </w:r>
      <w:r w:rsidR="001F2522">
        <w:t xml:space="preserve">and </w:t>
      </w:r>
      <w:proofErr w:type="spellStart"/>
      <w:r w:rsidR="0048357A">
        <w:t>Rx_R</w:t>
      </w:r>
      <w:proofErr w:type="spellEnd"/>
      <w:r w:rsidR="0048357A">
        <w:t>.</w:t>
      </w:r>
    </w:p>
    <w:p w14:paraId="0FF3642A" w14:textId="77777777" w:rsidR="009C327C" w:rsidRDefault="009C327C" w:rsidP="00AA5982"/>
    <w:p w14:paraId="0756586F" w14:textId="5E9D66C7" w:rsidR="00AA5982" w:rsidRDefault="00F44E07" w:rsidP="00AA5982">
      <w:ins w:id="4" w:author="Author">
        <w:r>
          <w:t xml:space="preserve">WMK&gt; I removed all reference to pad and pin terminals. </w:t>
        </w:r>
      </w:ins>
    </w:p>
    <w:p w14:paraId="168B3E25" w14:textId="448CDD7B" w:rsidR="00AA5982" w:rsidRDefault="00983FE8" w:rsidP="00AA5982">
      <w:ins w:id="5" w:author="Author">
        <w:r>
          <w:t xml:space="preserve">WMK&gt; Fixed figures, and removed </w:t>
        </w:r>
        <w:proofErr w:type="spellStart"/>
        <w:r>
          <w:t>addtion</w:t>
        </w:r>
        <w:proofErr w:type="spellEnd"/>
        <w:r>
          <w:t xml:space="preserve"> text that had referenced pad and pin terminals.</w:t>
        </w:r>
      </w:ins>
    </w:p>
    <w:p w14:paraId="76DBBE2C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671B88AE" w14:textId="77777777" w:rsidR="00440CAA" w:rsidRPr="00EB15EC" w:rsidRDefault="00440CAA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26576E3A" w14:textId="77777777" w:rsidR="00440CAA" w:rsidRPr="00EB15EC" w:rsidRDefault="00440CAA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032C79F2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5C4EE858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AA5982">
        <w:rPr>
          <w:rFonts w:ascii="Times New Roman" w:hAnsi="Times New Roman" w:cs="Times New Roman"/>
          <w:b/>
          <w:sz w:val="24"/>
          <w:szCs w:val="24"/>
        </w:rPr>
        <w:t>ANY OTHER BACKGROUND INFORMATION:</w:t>
      </w:r>
    </w:p>
    <w:p w14:paraId="5BB1BBA0" w14:textId="77777777" w:rsidR="008328C5" w:rsidRDefault="008328C5" w:rsidP="008328C5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BIRD 158.5 was updated as agreed in review meetings:</w:t>
      </w:r>
    </w:p>
    <w:p w14:paraId="4C77C702" w14:textId="77777777" w:rsidR="008328C5" w:rsidRDefault="008328C5" w:rsidP="008328C5">
      <w:pPr>
        <w:pStyle w:val="HTMLPreformatted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032450">
        <w:rPr>
          <w:rFonts w:ascii="Times New Roman" w:hAnsi="Times New Roman" w:cs="Times New Roman"/>
          <w:sz w:val="24"/>
          <w:szCs w:val="24"/>
        </w:rPr>
        <w:t>he name of reserved parameter “Ts4File_Includes” is changed to “Ts4file_</w:t>
      </w:r>
      <w:r>
        <w:rPr>
          <w:rFonts w:ascii="Times New Roman" w:hAnsi="Times New Roman" w:cs="Times New Roman"/>
          <w:sz w:val="24"/>
          <w:szCs w:val="24"/>
        </w:rPr>
        <w:t>Boundary</w:t>
      </w:r>
      <w:r w:rsidRPr="00032450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1A886C" w14:textId="77777777" w:rsidR="008328C5" w:rsidRDefault="008328C5" w:rsidP="008328C5">
      <w:pPr>
        <w:pStyle w:val="HTMLPreformatted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032450">
        <w:rPr>
          <w:rFonts w:ascii="Times New Roman" w:hAnsi="Times New Roman" w:cs="Times New Roman"/>
          <w:sz w:val="24"/>
          <w:szCs w:val="24"/>
        </w:rPr>
        <w:t>he example following that parameter is updated to illustrate just that parameter.</w:t>
      </w:r>
    </w:p>
    <w:p w14:paraId="56F051E7" w14:textId="77777777" w:rsidR="008328C5" w:rsidRPr="00032450" w:rsidRDefault="008328C5" w:rsidP="008328C5">
      <w:pPr>
        <w:pStyle w:val="HTMLPreformatted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Various</w:t>
      </w:r>
      <w:r w:rsidRPr="00032450">
        <w:rPr>
          <w:rFonts w:ascii="Times New Roman" w:hAnsi="Times New Roman" w:cs="Times New Roman"/>
          <w:sz w:val="24"/>
          <w:szCs w:val="24"/>
        </w:rPr>
        <w:t xml:space="preserve"> straightforward editorial changes.</w:t>
      </w:r>
    </w:p>
    <w:p w14:paraId="5A3450FC" w14:textId="77777777" w:rsidR="00032450" w:rsidRDefault="00032450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BIRD 158.</w:t>
      </w:r>
      <w:r w:rsidR="00C2024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was updated as agreed in review meetings:</w:t>
      </w:r>
    </w:p>
    <w:p w14:paraId="2413BC4C" w14:textId="77777777" w:rsidR="00032450" w:rsidRDefault="00032450" w:rsidP="008328C5">
      <w:pPr>
        <w:pStyle w:val="HTMLPreformatted"/>
        <w:numPr>
          <w:ilvl w:val="0"/>
          <w:numId w:val="6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032450">
        <w:rPr>
          <w:rFonts w:ascii="Times New Roman" w:hAnsi="Times New Roman" w:cs="Times New Roman"/>
          <w:sz w:val="24"/>
          <w:szCs w:val="24"/>
        </w:rPr>
        <w:t xml:space="preserve">he reserved parameter Ts4File is </w:t>
      </w:r>
      <w:r w:rsidR="00C20240">
        <w:rPr>
          <w:rFonts w:ascii="Times New Roman" w:hAnsi="Times New Roman" w:cs="Times New Roman"/>
          <w:sz w:val="24"/>
          <w:szCs w:val="24"/>
        </w:rPr>
        <w:t xml:space="preserve">described using the “file reference” terminology, </w:t>
      </w:r>
      <w:r w:rsidR="005E317D">
        <w:rPr>
          <w:rFonts w:ascii="Times New Roman" w:hAnsi="Times New Roman" w:cs="Times New Roman"/>
          <w:sz w:val="24"/>
          <w:szCs w:val="24"/>
        </w:rPr>
        <w:t>introduced in</w:t>
      </w:r>
      <w:r w:rsidR="00C20240">
        <w:rPr>
          <w:rFonts w:ascii="Times New Roman" w:hAnsi="Times New Roman" w:cs="Times New Roman"/>
          <w:sz w:val="24"/>
          <w:szCs w:val="24"/>
        </w:rPr>
        <w:t xml:space="preserve"> BIRD 186.3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2B86E7" w14:textId="0588B8F0" w:rsidR="00C20240" w:rsidDel="003125EA" w:rsidRDefault="00C20240" w:rsidP="008328C5">
      <w:pPr>
        <w:pStyle w:val="HTMLPreformatted"/>
        <w:numPr>
          <w:ilvl w:val="0"/>
          <w:numId w:val="68"/>
        </w:numPr>
        <w:rPr>
          <w:del w:id="6" w:author="Author"/>
          <w:rFonts w:ascii="Times New Roman" w:hAnsi="Times New Roman" w:cs="Times New Roman"/>
          <w:sz w:val="24"/>
          <w:szCs w:val="24"/>
        </w:rPr>
      </w:pPr>
      <w:del w:id="7" w:author="Author">
        <w:r w:rsidDel="003125EA">
          <w:rPr>
            <w:rFonts w:ascii="Times New Roman" w:hAnsi="Times New Roman" w:cs="Times New Roman"/>
            <w:sz w:val="24"/>
            <w:szCs w:val="24"/>
          </w:rPr>
          <w:lastRenderedPageBreak/>
          <w:delText xml:space="preserve">Additional text relating to the package and on-die interconnect modeling has been added to eliminate potential confusion and </w:delText>
        </w:r>
        <w:r w:rsidR="005E317D" w:rsidDel="003125EA">
          <w:rPr>
            <w:rFonts w:ascii="Times New Roman" w:hAnsi="Times New Roman" w:cs="Times New Roman"/>
            <w:sz w:val="24"/>
            <w:szCs w:val="24"/>
          </w:rPr>
          <w:delText xml:space="preserve">to </w:delText>
        </w:r>
        <w:r w:rsidDel="003125EA">
          <w:rPr>
            <w:rFonts w:ascii="Times New Roman" w:hAnsi="Times New Roman" w:cs="Times New Roman"/>
            <w:sz w:val="24"/>
            <w:szCs w:val="24"/>
          </w:rPr>
          <w:delText>clarify the intent</w:delText>
        </w:r>
        <w:r w:rsidR="00032450" w:rsidRPr="00032450" w:rsidDel="003125EA">
          <w:rPr>
            <w:rFonts w:ascii="Times New Roman" w:hAnsi="Times New Roman" w:cs="Times New Roman"/>
            <w:sz w:val="24"/>
            <w:szCs w:val="24"/>
          </w:rPr>
          <w:delText>.</w:delText>
        </w:r>
      </w:del>
    </w:p>
    <w:p w14:paraId="34E316D9" w14:textId="692B7DF1" w:rsidR="00C20240" w:rsidRPr="00C20240" w:rsidRDefault="00C20240" w:rsidP="008328C5">
      <w:pPr>
        <w:pStyle w:val="HTMLPreformatted"/>
        <w:numPr>
          <w:ilvl w:val="0"/>
          <w:numId w:val="68"/>
        </w:numPr>
        <w:rPr>
          <w:rFonts w:ascii="Times New Roman" w:hAnsi="Times New Roman" w:cs="Times New Roman"/>
          <w:sz w:val="24"/>
          <w:szCs w:val="24"/>
        </w:rPr>
      </w:pPr>
      <w:del w:id="8" w:author="Author">
        <w:r w:rsidDel="003125EA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2B75A2">
        <w:rPr>
          <w:rFonts w:ascii="Times New Roman" w:hAnsi="Times New Roman" w:cs="Times New Roman"/>
          <w:sz w:val="24"/>
          <w:szCs w:val="24"/>
        </w:rPr>
        <w:t>use of the term</w:t>
      </w:r>
      <w:r>
        <w:rPr>
          <w:rFonts w:ascii="Times New Roman" w:hAnsi="Times New Roman" w:cs="Times New Roman"/>
          <w:sz w:val="24"/>
          <w:szCs w:val="24"/>
        </w:rPr>
        <w:t xml:space="preserve"> “step response”</w:t>
      </w:r>
      <w:r w:rsidR="002B75A2">
        <w:rPr>
          <w:rFonts w:ascii="Times New Roman" w:hAnsi="Times New Roman" w:cs="Times New Roman"/>
          <w:sz w:val="24"/>
          <w:szCs w:val="24"/>
        </w:rPr>
        <w:t xml:space="preserve"> is avoided</w:t>
      </w:r>
      <w:r>
        <w:rPr>
          <w:rFonts w:ascii="Times New Roman" w:hAnsi="Times New Roman" w:cs="Times New Roman"/>
          <w:sz w:val="24"/>
          <w:szCs w:val="24"/>
        </w:rPr>
        <w:t xml:space="preserve"> as it is not used in the current spec</w:t>
      </w:r>
      <w:r w:rsidR="005E317D">
        <w:rPr>
          <w:rFonts w:ascii="Times New Roman" w:hAnsi="Times New Roman" w:cs="Times New Roman"/>
          <w:sz w:val="24"/>
          <w:szCs w:val="24"/>
        </w:rPr>
        <w:t>ification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F04EE3" w14:textId="77777777" w:rsidR="00F33DBA" w:rsidRPr="00032450" w:rsidRDefault="00032450" w:rsidP="008328C5">
      <w:pPr>
        <w:pStyle w:val="HTMLPreformatted"/>
        <w:numPr>
          <w:ilvl w:val="0"/>
          <w:numId w:val="6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Various</w:t>
      </w:r>
      <w:r w:rsidRPr="00032450">
        <w:rPr>
          <w:rFonts w:ascii="Times New Roman" w:hAnsi="Times New Roman" w:cs="Times New Roman"/>
          <w:sz w:val="24"/>
          <w:szCs w:val="24"/>
        </w:rPr>
        <w:t xml:space="preserve"> straightforward editorial changes.</w:t>
      </w:r>
    </w:p>
    <w:p w14:paraId="4C0F1BF4" w14:textId="77777777" w:rsidR="00440CAA" w:rsidRPr="00EB15EC" w:rsidRDefault="00440CAA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7AB03009" w14:textId="77777777" w:rsidR="00440CAA" w:rsidRDefault="00440CAA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542FC5A6" w14:textId="77777777" w:rsidR="006718CE" w:rsidRDefault="006718CE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47BE5F39" w14:textId="77777777" w:rsidR="006718CE" w:rsidRDefault="006718CE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6D57F974" w14:textId="77777777" w:rsidR="006718CE" w:rsidRDefault="006718CE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following text is to be added as a new </w:t>
      </w:r>
      <w:r w:rsidR="00FC6241">
        <w:rPr>
          <w:rFonts w:ascii="Times New Roman" w:hAnsi="Times New Roman" w:cs="Times New Roman"/>
          <w:sz w:val="24"/>
          <w:szCs w:val="24"/>
        </w:rPr>
        <w:t>sub-</w:t>
      </w:r>
      <w:r>
        <w:rPr>
          <w:rFonts w:ascii="Times New Roman" w:hAnsi="Times New Roman" w:cs="Times New Roman"/>
          <w:sz w:val="24"/>
          <w:szCs w:val="24"/>
        </w:rPr>
        <w:t>section 10.x within</w:t>
      </w:r>
      <w:r w:rsidR="00FC6241">
        <w:rPr>
          <w:rFonts w:ascii="Times New Roman" w:hAnsi="Times New Roman" w:cs="Times New Roman"/>
          <w:sz w:val="24"/>
          <w:szCs w:val="24"/>
        </w:rPr>
        <w:t xml:space="preserve"> the section</w:t>
      </w:r>
      <w:r>
        <w:rPr>
          <w:rFonts w:ascii="Times New Roman" w:hAnsi="Times New Roman" w:cs="Times New Roman"/>
          <w:sz w:val="24"/>
          <w:szCs w:val="24"/>
        </w:rPr>
        <w:t xml:space="preserve"> “10 ALGORITHMIC MODELING”</w:t>
      </w:r>
      <w:r w:rsidR="00FC6241">
        <w:rPr>
          <w:rFonts w:ascii="Times New Roman" w:hAnsi="Times New Roman" w:cs="Times New Roman"/>
          <w:sz w:val="24"/>
          <w:szCs w:val="24"/>
        </w:rPr>
        <w:t>.</w:t>
      </w:r>
    </w:p>
    <w:p w14:paraId="6309B89F" w14:textId="77777777" w:rsidR="006718CE" w:rsidRDefault="006718CE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06FC91BE" w14:textId="77777777" w:rsidR="006718CE" w:rsidRDefault="006718CE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10.x ALTERNATIVE AMI ANALOG BUFFER MODELING</w:t>
      </w:r>
    </w:p>
    <w:p w14:paraId="226FE1AB" w14:textId="77777777" w:rsidR="006718CE" w:rsidRDefault="006718CE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39312713" w14:textId="17DA8424" w:rsidR="006718CE" w:rsidRDefault="006718CE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section discusses</w:t>
      </w:r>
      <w:r w:rsidR="00561439">
        <w:rPr>
          <w:rFonts w:ascii="Times New Roman" w:hAnsi="Times New Roman" w:cs="Times New Roman"/>
          <w:sz w:val="24"/>
          <w:szCs w:val="24"/>
        </w:rPr>
        <w:t xml:space="preserve"> </w:t>
      </w:r>
      <w:r w:rsidR="00EA7821">
        <w:rPr>
          <w:rFonts w:ascii="Times New Roman" w:hAnsi="Times New Roman" w:cs="Times New Roman"/>
          <w:sz w:val="24"/>
          <w:szCs w:val="24"/>
        </w:rPr>
        <w:t xml:space="preserve">an </w:t>
      </w:r>
      <w:r w:rsidR="00561439">
        <w:rPr>
          <w:rFonts w:ascii="Times New Roman" w:hAnsi="Times New Roman" w:cs="Times New Roman"/>
          <w:sz w:val="24"/>
          <w:szCs w:val="24"/>
        </w:rPr>
        <w:t xml:space="preserve">alternative analog buffer modeling </w:t>
      </w:r>
      <w:r w:rsidR="00EA7821" w:rsidRPr="00EA7821">
        <w:rPr>
          <w:rFonts w:ascii="Times New Roman" w:hAnsi="Times New Roman" w:cs="Times New Roman"/>
          <w:sz w:val="24"/>
          <w:szCs w:val="24"/>
        </w:rPr>
        <w:t xml:space="preserve">technique, specifically designed </w:t>
      </w:r>
      <w:r w:rsidR="00561439">
        <w:rPr>
          <w:rFonts w:ascii="Times New Roman" w:hAnsi="Times New Roman" w:cs="Times New Roman"/>
          <w:sz w:val="24"/>
          <w:szCs w:val="24"/>
        </w:rPr>
        <w:t>for AMI applic</w:t>
      </w:r>
      <w:r w:rsidR="00823655">
        <w:rPr>
          <w:rFonts w:ascii="Times New Roman" w:hAnsi="Times New Roman" w:cs="Times New Roman"/>
          <w:sz w:val="24"/>
          <w:szCs w:val="24"/>
        </w:rPr>
        <w:t>a</w:t>
      </w:r>
      <w:r w:rsidR="00561439">
        <w:rPr>
          <w:rFonts w:ascii="Times New Roman" w:hAnsi="Times New Roman" w:cs="Times New Roman"/>
          <w:sz w:val="24"/>
          <w:szCs w:val="24"/>
        </w:rPr>
        <w:t>tions</w:t>
      </w:r>
      <w:r w:rsidR="00C260FE">
        <w:rPr>
          <w:rFonts w:ascii="Times New Roman" w:hAnsi="Times New Roman" w:cs="Times New Roman"/>
          <w:sz w:val="24"/>
          <w:szCs w:val="24"/>
        </w:rPr>
        <w:t xml:space="preserve">.  </w:t>
      </w:r>
      <w:r w:rsidR="00561439">
        <w:rPr>
          <w:rFonts w:ascii="Times New Roman" w:hAnsi="Times New Roman" w:cs="Times New Roman"/>
          <w:sz w:val="24"/>
          <w:szCs w:val="24"/>
        </w:rPr>
        <w:t>The approach uses 4-port analog circuit data provided in a Touchstone file specified by the AMI parameter named Ts4file</w:t>
      </w:r>
      <w:r w:rsidR="00C260FE">
        <w:rPr>
          <w:rFonts w:ascii="Times New Roman" w:hAnsi="Times New Roman" w:cs="Times New Roman"/>
          <w:sz w:val="24"/>
          <w:szCs w:val="24"/>
        </w:rPr>
        <w:t xml:space="preserve">.  </w:t>
      </w:r>
      <w:r w:rsidR="00561439">
        <w:rPr>
          <w:rFonts w:ascii="Times New Roman" w:hAnsi="Times New Roman" w:cs="Times New Roman"/>
          <w:sz w:val="24"/>
          <w:szCs w:val="24"/>
        </w:rPr>
        <w:t>(Note: Ts4file implies a restricted Touchstone format</w:t>
      </w:r>
      <w:ins w:id="9" w:author="Author">
        <w:r w:rsidR="003D07AA">
          <w:rPr>
            <w:rFonts w:ascii="Times New Roman" w:hAnsi="Times New Roman" w:cs="Times New Roman"/>
            <w:sz w:val="24"/>
            <w:szCs w:val="24"/>
          </w:rPr>
          <w:t>,</w:t>
        </w:r>
      </w:ins>
      <w:r w:rsidR="00561439">
        <w:rPr>
          <w:rFonts w:ascii="Times New Roman" w:hAnsi="Times New Roman" w:cs="Times New Roman"/>
          <w:sz w:val="24"/>
          <w:szCs w:val="24"/>
        </w:rPr>
        <w:t xml:space="preserve"> where the number of ports is four and th</w:t>
      </w:r>
      <w:r w:rsidR="00BF6D97">
        <w:rPr>
          <w:rFonts w:ascii="Times New Roman" w:hAnsi="Times New Roman" w:cs="Times New Roman"/>
          <w:sz w:val="24"/>
          <w:szCs w:val="24"/>
        </w:rPr>
        <w:t>e port numbering is predefined.)</w:t>
      </w:r>
    </w:p>
    <w:p w14:paraId="2DB4E875" w14:textId="77777777" w:rsidR="006718CE" w:rsidRDefault="006718CE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1046A134" w14:textId="77777777" w:rsidR="00D60A54" w:rsidRDefault="00D60A54" w:rsidP="00D60A54">
      <w:pPr>
        <w:pStyle w:val="Heading1"/>
      </w:pPr>
      <w:r>
        <w:lastRenderedPageBreak/>
        <w:t>Transmitter Analog</w:t>
      </w:r>
      <w:r w:rsidR="006718CE">
        <w:t xml:space="preserve"> </w:t>
      </w:r>
      <w:r>
        <w:t>Circuit</w:t>
      </w:r>
      <w:r>
        <w:br/>
      </w:r>
    </w:p>
    <w:p w14:paraId="66E83106" w14:textId="77777777" w:rsidR="00D60A54" w:rsidRDefault="00D60A54" w:rsidP="005D7CED"/>
    <w:p w14:paraId="74ADA212" w14:textId="77777777" w:rsidR="00086C64" w:rsidRDefault="00086C64" w:rsidP="005D7CED"/>
    <w:p w14:paraId="442F8626" w14:textId="336E6B20" w:rsidR="00086C64" w:rsidRDefault="00C23CA9" w:rsidP="005D7CED">
      <w:pPr>
        <w:rPr>
          <w:ins w:id="10" w:author="Author"/>
        </w:rPr>
      </w:pPr>
      <w:del w:id="11" w:author="Author">
        <w:r w:rsidRPr="00EF6CA2" w:rsidDel="00380AAF">
          <w:rPr>
            <w:noProof/>
            <w:lang w:eastAsia="en-US"/>
          </w:rPr>
          <w:drawing>
            <wp:inline distT="0" distB="0" distL="0" distR="0" wp14:anchorId="067FFCDD" wp14:editId="2E10891C">
              <wp:extent cx="6089650" cy="2368550"/>
              <wp:effectExtent l="0" t="0" r="6350" b="0"/>
              <wp:docPr id="16" name="Picture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/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89650" cy="2368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14:paraId="76F6EFBD" w14:textId="26E84A4B" w:rsidR="00380AAF" w:rsidRDefault="00380AAF" w:rsidP="005D7CED">
      <w:pPr>
        <w:rPr>
          <w:ins w:id="12" w:author="Author"/>
        </w:rPr>
      </w:pPr>
      <w:ins w:id="13" w:author="Author">
        <w:del w:id="14" w:author="Author">
          <w:r w:rsidRPr="00441672" w:rsidDel="00983FE8">
            <w:rPr>
              <w:noProof/>
              <w:lang w:eastAsia="en-US"/>
            </w:rPr>
            <w:drawing>
              <wp:inline distT="0" distB="0" distL="0" distR="0" wp14:anchorId="0A716314" wp14:editId="00D018FE">
                <wp:extent cx="5792875" cy="2204553"/>
                <wp:effectExtent l="0" t="0" r="0" b="571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05929" cy="22095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del>
      </w:ins>
    </w:p>
    <w:p w14:paraId="3876EFA5" w14:textId="28BBD5AB" w:rsidR="00983FE8" w:rsidRDefault="00983FE8" w:rsidP="005D7CED">
      <w:ins w:id="15" w:author="Author">
        <w:r>
          <w:rPr>
            <w:noProof/>
          </w:rPr>
          <w:drawing>
            <wp:inline distT="0" distB="0" distL="0" distR="0" wp14:anchorId="4900CC33" wp14:editId="621A4FD7">
              <wp:extent cx="6089650" cy="2480310"/>
              <wp:effectExtent l="0" t="0" r="6350" b="0"/>
              <wp:docPr id="15" name="Picture 1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Picture 15"/>
                      <pic:cNvPicPr/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89650" cy="2480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6E3A3226" w14:textId="77777777" w:rsidR="00D60A54" w:rsidRDefault="00D60A54" w:rsidP="00D60A54">
      <w:pPr>
        <w:jc w:val="center"/>
      </w:pPr>
    </w:p>
    <w:p w14:paraId="49A2CD8C" w14:textId="144B4999" w:rsidR="00007C2A" w:rsidRDefault="00C23CA9" w:rsidP="00D60A54">
      <w:pPr>
        <w:rPr>
          <w:ins w:id="16" w:author="Author"/>
        </w:rPr>
      </w:pPr>
      <w:commentRangeStart w:id="17"/>
      <w:r>
        <w:lastRenderedPageBreak/>
        <w:t>F</w:t>
      </w:r>
      <w:r w:rsidR="00DD2454">
        <w:t>or logic level 1</w:t>
      </w:r>
      <w:r>
        <w:t xml:space="preserve"> </w:t>
      </w:r>
      <w:proofErr w:type="spellStart"/>
      <w:r>
        <w:t>Vp</w:t>
      </w:r>
      <w:proofErr w:type="spellEnd"/>
      <w:r>
        <w:t>=</w:t>
      </w:r>
      <w:proofErr w:type="spellStart"/>
      <w:r>
        <w:t>Tx_V</w:t>
      </w:r>
      <w:proofErr w:type="spellEnd"/>
      <w:r>
        <w:t xml:space="preserve"> / 2</w:t>
      </w:r>
      <w:r w:rsidR="00DD2454">
        <w:t xml:space="preserve"> and </w:t>
      </w:r>
      <w:proofErr w:type="spellStart"/>
      <w:r w:rsidR="00DD2454">
        <w:t>V</w:t>
      </w:r>
      <w:r>
        <w:t>n</w:t>
      </w:r>
      <w:proofErr w:type="spellEnd"/>
      <w:r w:rsidR="00DD2454">
        <w:t>=-</w:t>
      </w:r>
      <w:proofErr w:type="spellStart"/>
      <w:r w:rsidR="00DD2454">
        <w:t>Tx_V</w:t>
      </w:r>
      <w:proofErr w:type="spellEnd"/>
      <w:r>
        <w:t xml:space="preserve"> / 2</w:t>
      </w:r>
      <w:r w:rsidR="00E43C7A">
        <w:t xml:space="preserve"> where </w:t>
      </w:r>
      <w:proofErr w:type="spellStart"/>
      <w:r w:rsidR="00E43C7A">
        <w:t>Tx_V</w:t>
      </w:r>
      <w:proofErr w:type="spellEnd"/>
      <w:r w:rsidR="00E43C7A">
        <w:t xml:space="preserve"> is a reserved parameter </w:t>
      </w:r>
      <w:r w:rsidR="00E118D4">
        <w:t>(</w:t>
      </w:r>
      <w:r w:rsidR="00E43C7A">
        <w:t>defined below</w:t>
      </w:r>
      <w:r w:rsidR="00E118D4">
        <w:t>)</w:t>
      </w:r>
      <w:r>
        <w:t>.</w:t>
      </w:r>
      <w:r w:rsidR="00DD2454">
        <w:t xml:space="preserve"> </w:t>
      </w:r>
      <w:r w:rsidR="00555D1D">
        <w:t>F</w:t>
      </w:r>
      <w:r w:rsidR="00DD2454">
        <w:t>or logic level 0</w:t>
      </w:r>
      <w:r w:rsidR="00555D1D">
        <w:t xml:space="preserve"> </w:t>
      </w:r>
      <w:proofErr w:type="spellStart"/>
      <w:r w:rsidR="00555D1D">
        <w:t>Vp</w:t>
      </w:r>
      <w:proofErr w:type="spellEnd"/>
      <w:r w:rsidR="00555D1D">
        <w:t>=-</w:t>
      </w:r>
      <w:proofErr w:type="spellStart"/>
      <w:r w:rsidR="00555D1D">
        <w:t>Tx_V</w:t>
      </w:r>
      <w:proofErr w:type="spellEnd"/>
      <w:r w:rsidR="00555D1D">
        <w:t xml:space="preserve"> / 2 and </w:t>
      </w:r>
      <w:proofErr w:type="spellStart"/>
      <w:r w:rsidR="00555D1D">
        <w:t>Vn</w:t>
      </w:r>
      <w:proofErr w:type="spellEnd"/>
      <w:r w:rsidR="00555D1D">
        <w:t>=</w:t>
      </w:r>
      <w:proofErr w:type="spellStart"/>
      <w:r w:rsidR="00555D1D">
        <w:t>Tx_V</w:t>
      </w:r>
      <w:proofErr w:type="spellEnd"/>
      <w:r w:rsidR="00555D1D">
        <w:t xml:space="preserve"> / 2</w:t>
      </w:r>
      <w:r w:rsidR="00C260FE">
        <w:t xml:space="preserve">.  </w:t>
      </w:r>
      <w:r w:rsidR="00D60A54">
        <w:t xml:space="preserve">The </w:t>
      </w:r>
      <w:ins w:id="18" w:author="Author">
        <w:r w:rsidR="00D96C74">
          <w:t xml:space="preserve">ideal </w:t>
        </w:r>
      </w:ins>
      <w:r w:rsidR="00FC6241">
        <w:t>s</w:t>
      </w:r>
      <w:r w:rsidR="00D60A54">
        <w:t xml:space="preserve">tep </w:t>
      </w:r>
      <w:r w:rsidR="00FC6241">
        <w:t>s</w:t>
      </w:r>
      <w:r w:rsidR="00D60A54">
        <w:t xml:space="preserve">timulus is a differential </w:t>
      </w:r>
      <w:r w:rsidR="00E553CB">
        <w:t xml:space="preserve">voltage </w:t>
      </w:r>
      <w:r w:rsidR="00D60A54">
        <w:t>waveform</w:t>
      </w:r>
      <w:r w:rsidR="00E553CB">
        <w:t xml:space="preserve"> </w:t>
      </w:r>
      <w:del w:id="19" w:author="Author">
        <w:r w:rsidR="00555D1D" w:rsidDel="003D07AA">
          <w:delText>Vp - Vn</w:delText>
        </w:r>
        <w:r w:rsidR="00D60A54" w:rsidDel="003D07AA">
          <w:delText xml:space="preserve"> </w:delText>
        </w:r>
      </w:del>
      <w:proofErr w:type="gramStart"/>
      <w:ins w:id="20" w:author="Author">
        <w:r w:rsidR="003D07AA">
          <w:t>V(</w:t>
        </w:r>
        <w:proofErr w:type="spellStart"/>
        <w:proofErr w:type="gramEnd"/>
        <w:r w:rsidR="003D07AA">
          <w:t>Vp</w:t>
        </w:r>
        <w:proofErr w:type="spellEnd"/>
        <w:r w:rsidR="003D07AA">
          <w:t xml:space="preserve">, </w:t>
        </w:r>
        <w:proofErr w:type="spellStart"/>
        <w:r w:rsidR="003D07AA">
          <w:t>Vn</w:t>
        </w:r>
        <w:proofErr w:type="spellEnd"/>
        <w:r w:rsidR="003D07AA">
          <w:t xml:space="preserve">) </w:t>
        </w:r>
      </w:ins>
      <w:r w:rsidR="00E553CB">
        <w:t xml:space="preserve">when </w:t>
      </w:r>
      <w:r w:rsidR="00555D1D">
        <w:t>the</w:t>
      </w:r>
      <w:r w:rsidR="00D60A54">
        <w:t xml:space="preserve"> logic level </w:t>
      </w:r>
      <w:r w:rsidR="00555D1D">
        <w:t xml:space="preserve">is switched from </w:t>
      </w:r>
      <w:r w:rsidR="00D60A54">
        <w:t>0 to 1</w:t>
      </w:r>
      <w:r w:rsidR="00C260FE">
        <w:t xml:space="preserve">.  </w:t>
      </w:r>
      <w:r w:rsidR="002702CB">
        <w:t>This</w:t>
      </w:r>
      <w:r w:rsidR="00AC0262">
        <w:t xml:space="preserve"> </w:t>
      </w:r>
      <w:r w:rsidR="00E553CB">
        <w:t xml:space="preserve">may be used to </w:t>
      </w:r>
      <w:r w:rsidR="00AC0262">
        <w:t>determine</w:t>
      </w:r>
      <w:r w:rsidR="00E553CB">
        <w:t xml:space="preserve"> the impulse response</w:t>
      </w:r>
      <w:r w:rsidR="00666DA5">
        <w:t xml:space="preserve"> needed for the AMI flow</w:t>
      </w:r>
      <w:r w:rsidR="00C260FE">
        <w:t xml:space="preserve">.  </w:t>
      </w:r>
      <w:r w:rsidR="002F2491">
        <w:t xml:space="preserve">For </w:t>
      </w:r>
      <w:proofErr w:type="spellStart"/>
      <w:r w:rsidR="002F2491">
        <w:t>Tx</w:t>
      </w:r>
      <w:proofErr w:type="spellEnd"/>
      <w:r w:rsidR="002F2491">
        <w:t xml:space="preserve"> models that have the reserved parameter Ts4file, the reserved parameter </w:t>
      </w:r>
      <w:proofErr w:type="spellStart"/>
      <w:r w:rsidR="002F2491">
        <w:t>Tx_V</w:t>
      </w:r>
      <w:proofErr w:type="spellEnd"/>
      <w:r w:rsidR="002F2491">
        <w:t xml:space="preserve"> is required and the reserved parameter </w:t>
      </w:r>
      <w:proofErr w:type="spellStart"/>
      <w:r w:rsidR="002F2491">
        <w:t>Tx_R</w:t>
      </w:r>
      <w:proofErr w:type="spellEnd"/>
      <w:r w:rsidR="002F2491">
        <w:t xml:space="preserve"> is optional</w:t>
      </w:r>
      <w:ins w:id="21" w:author="Author">
        <w:r w:rsidR="003125EA">
          <w:t xml:space="preserve"> (default is 0.0 Ohms)</w:t>
        </w:r>
      </w:ins>
      <w:r w:rsidR="00C260FE">
        <w:t xml:space="preserve">.  </w:t>
      </w:r>
      <w:r w:rsidR="00152FD8">
        <w:t>F</w:t>
      </w:r>
      <w:r w:rsidR="002B5A17" w:rsidRPr="00FC297B">
        <w:t xml:space="preserve">or a </w:t>
      </w:r>
      <w:proofErr w:type="spellStart"/>
      <w:r w:rsidR="002B5A17" w:rsidRPr="00FC297B">
        <w:t>Tx</w:t>
      </w:r>
      <w:proofErr w:type="spellEnd"/>
      <w:r w:rsidR="002B5A17" w:rsidRPr="00FC297B">
        <w:t xml:space="preserve"> buffer, the </w:t>
      </w:r>
      <w:r w:rsidR="002B5A17">
        <w:t>t</w:t>
      </w:r>
      <w:r w:rsidR="002B5A17" w:rsidRPr="00FC297B">
        <w:t xml:space="preserve">ransmitter </w:t>
      </w:r>
      <w:r w:rsidR="002B5A17">
        <w:t>c</w:t>
      </w:r>
      <w:r w:rsidR="002B5A17" w:rsidRPr="00FC297B">
        <w:t>ircuit defines the analog buffer model between the zero</w:t>
      </w:r>
      <w:r w:rsidR="00555D1D">
        <w:t>-</w:t>
      </w:r>
      <w:r w:rsidR="002B5A17" w:rsidRPr="00FC297B">
        <w:t xml:space="preserve">impedance stimulus input voltage source and the </w:t>
      </w:r>
      <w:r w:rsidR="002B5A17">
        <w:t>buffer terminals</w:t>
      </w:r>
      <w:r w:rsidR="002B5A17" w:rsidRPr="00FC297B">
        <w:t>.</w:t>
      </w:r>
      <w:commentRangeEnd w:id="17"/>
      <w:r w:rsidR="002B5A17">
        <w:rPr>
          <w:rStyle w:val="CommentReference"/>
        </w:rPr>
        <w:commentReference w:id="17"/>
      </w:r>
    </w:p>
    <w:p w14:paraId="2F725585" w14:textId="74DC173F" w:rsidR="00D96C74" w:rsidRDefault="00D96C74" w:rsidP="00D60A54">
      <w:ins w:id="22" w:author="Author">
        <w:r>
          <w:t>The slope of an ideal step stimulus is infinite, this should be implemented in simulators as steep as possible.</w:t>
        </w:r>
      </w:ins>
    </w:p>
    <w:p w14:paraId="05B44383" w14:textId="77777777" w:rsidR="003517CA" w:rsidRPr="00A518F2" w:rsidRDefault="003517CA" w:rsidP="00A518F2"/>
    <w:p w14:paraId="6F8EAF49" w14:textId="4FA9BD9E" w:rsidR="003517CA" w:rsidRPr="00A518F2" w:rsidRDefault="003517CA" w:rsidP="00A518F2"/>
    <w:p w14:paraId="4FE77449" w14:textId="11E5DEFE" w:rsidR="003517CA" w:rsidRDefault="00666DA5" w:rsidP="00A518F2">
      <w:pPr>
        <w:rPr>
          <w:ins w:id="23" w:author="Author"/>
        </w:rPr>
      </w:pPr>
      <w:r>
        <w:t>Ports 1, 2, 3 and 4 of the 4-port network are between the nodes 1, 2, 3 and 4 and the common reference node Ref, respectively</w:t>
      </w:r>
      <w:r w:rsidR="00C260FE">
        <w:t xml:space="preserve">.  </w:t>
      </w:r>
      <w:r w:rsidR="00854A7A">
        <w:t>P</w:t>
      </w:r>
      <w:r>
        <w:t xml:space="preserve">orts 1 and 3 are at the </w:t>
      </w:r>
      <w:r w:rsidR="00F04D6A">
        <w:t>stimulus source</w:t>
      </w:r>
      <w:r>
        <w:t xml:space="preserve"> side</w:t>
      </w:r>
      <w:r w:rsidR="00943BF1">
        <w:t>,</w:t>
      </w:r>
      <w:r>
        <w:t xml:space="preserve"> and </w:t>
      </w:r>
      <w:r w:rsidR="00FC6241">
        <w:t>p</w:t>
      </w:r>
      <w:r>
        <w:t xml:space="preserve">orts 2 and </w:t>
      </w:r>
      <w:r w:rsidR="00B14917">
        <w:t>4</w:t>
      </w:r>
      <w:r>
        <w:t xml:space="preserve"> are </w:t>
      </w:r>
      <w:r w:rsidR="002F2491" w:rsidRPr="002F2491">
        <w:t xml:space="preserve">the transmitter </w:t>
      </w:r>
      <w:r w:rsidR="00EB204D">
        <w:t xml:space="preserve">analog </w:t>
      </w:r>
      <w:r w:rsidR="002F2491" w:rsidRPr="002F2491">
        <w:t>buffer</w:t>
      </w:r>
      <w:r w:rsidR="00EB204D">
        <w:t xml:space="preserve"> model</w:t>
      </w:r>
      <w:r w:rsidR="002F2491" w:rsidRPr="002F2491">
        <w:t>’s output</w:t>
      </w:r>
      <w:r w:rsidR="00C260FE">
        <w:t xml:space="preserve">.  </w:t>
      </w:r>
      <w:r>
        <w:t xml:space="preserve">Furthermore, </w:t>
      </w:r>
      <w:r w:rsidR="00FC6241">
        <w:t>p</w:t>
      </w:r>
      <w:r>
        <w:t xml:space="preserve">orts 1 and 2 correspond to the </w:t>
      </w:r>
      <w:r w:rsidR="00854A7A">
        <w:t>non-inverting</w:t>
      </w:r>
      <w:r>
        <w:t xml:space="preserve"> signal path and </w:t>
      </w:r>
      <w:r w:rsidR="00FC6241">
        <w:t>p</w:t>
      </w:r>
      <w:r>
        <w:t xml:space="preserve">orts 3 </w:t>
      </w:r>
      <w:r w:rsidR="00B14917">
        <w:t>a</w:t>
      </w:r>
      <w:r>
        <w:t xml:space="preserve">nd </w:t>
      </w:r>
      <w:r w:rsidR="00B14917">
        <w:t xml:space="preserve">4 </w:t>
      </w:r>
      <w:r w:rsidR="00C576C7">
        <w:t>to</w:t>
      </w:r>
      <w:r>
        <w:t xml:space="preserve"> the </w:t>
      </w:r>
      <w:r w:rsidR="00854A7A">
        <w:t>inverting</w:t>
      </w:r>
      <w:r>
        <w:t xml:space="preserve"> signal path.</w:t>
      </w:r>
    </w:p>
    <w:p w14:paraId="3AA87271" w14:textId="4FCC8C14" w:rsidR="003125EA" w:rsidRDefault="003125EA" w:rsidP="00A518F2">
      <w:pPr>
        <w:rPr>
          <w:ins w:id="24" w:author="Author"/>
        </w:rPr>
      </w:pPr>
    </w:p>
    <w:p w14:paraId="7526B5C7" w14:textId="381DFE04" w:rsidR="003125EA" w:rsidRDefault="003125EA" w:rsidP="00A518F2">
      <w:pPr>
        <w:rPr>
          <w:ins w:id="25" w:author="Author"/>
        </w:rPr>
      </w:pPr>
      <w:ins w:id="26" w:author="Author">
        <w:r>
          <w:t>Note: The triangle ground symbol for a “Signal Ground”.</w:t>
        </w:r>
      </w:ins>
    </w:p>
    <w:p w14:paraId="71A6B53E" w14:textId="70C44027" w:rsidR="00D96C74" w:rsidRDefault="00D96C74" w:rsidP="00A518F2">
      <w:pPr>
        <w:rPr>
          <w:ins w:id="27" w:author="Author"/>
        </w:rPr>
      </w:pPr>
      <w:proofErr w:type="spellStart"/>
      <w:ins w:id="28" w:author="Author">
        <w:r>
          <w:t>Wmk</w:t>
        </w:r>
        <w:proofErr w:type="spellEnd"/>
        <w:r>
          <w:t xml:space="preserve">&gt; It does not </w:t>
        </w:r>
        <w:proofErr w:type="spellStart"/>
        <w:r>
          <w:t>simbolize</w:t>
        </w:r>
        <w:proofErr w:type="spellEnd"/>
        <w:r>
          <w:t xml:space="preserve"> Node 0.</w:t>
        </w:r>
      </w:ins>
    </w:p>
    <w:p w14:paraId="1D5DECD9" w14:textId="225E853B" w:rsidR="003125EA" w:rsidRDefault="003125EA" w:rsidP="00A518F2">
      <w:ins w:id="29" w:author="Author">
        <w:r>
          <w:t xml:space="preserve">WMK&gt; We might push this definition to the introduction part of IBIS, since this symbol should be used in other </w:t>
        </w:r>
        <w:r w:rsidR="00D96C74">
          <w:t>graphics in IBIS.</w:t>
        </w:r>
      </w:ins>
    </w:p>
    <w:p w14:paraId="7D64FC97" w14:textId="77777777" w:rsidR="00737054" w:rsidRDefault="00737054" w:rsidP="00A518F2"/>
    <w:p w14:paraId="263B3886" w14:textId="77777777" w:rsidR="00737054" w:rsidRPr="00A518F2" w:rsidRDefault="00737054" w:rsidP="00A518F2"/>
    <w:p w14:paraId="48F43655" w14:textId="77777777" w:rsidR="00A518F2" w:rsidRDefault="00A518F2" w:rsidP="00D60A54"/>
    <w:p w14:paraId="5BD549EC" w14:textId="77777777" w:rsidR="00A518F2" w:rsidRDefault="00A518F2" w:rsidP="000163AE">
      <w:pPr>
        <w:ind w:left="720"/>
      </w:pPr>
    </w:p>
    <w:p w14:paraId="2081C3EB" w14:textId="77777777" w:rsidR="00A518F2" w:rsidRDefault="00A518F2" w:rsidP="000163AE">
      <w:pPr>
        <w:ind w:left="720"/>
      </w:pPr>
    </w:p>
    <w:p w14:paraId="2D45D867" w14:textId="77777777" w:rsidR="00007C2A" w:rsidRDefault="00007C2A"/>
    <w:p w14:paraId="6B8BAC93" w14:textId="77777777" w:rsidR="00E751F9" w:rsidRDefault="00E751F9"/>
    <w:p w14:paraId="68687657" w14:textId="77777777" w:rsidR="00007C2A" w:rsidRDefault="00007C2A"/>
    <w:p w14:paraId="0A90DA06" w14:textId="77777777" w:rsidR="00D60A54" w:rsidRDefault="00D60A54" w:rsidP="00D60A54">
      <w:pPr>
        <w:pStyle w:val="Heading1"/>
      </w:pPr>
      <w:r>
        <w:lastRenderedPageBreak/>
        <w:t>Receiver Analog</w:t>
      </w:r>
      <w:r w:rsidR="006718CE">
        <w:t xml:space="preserve"> </w:t>
      </w:r>
      <w:r>
        <w:t>Circuit</w:t>
      </w:r>
      <w:r>
        <w:br/>
      </w:r>
    </w:p>
    <w:p w14:paraId="13ADEBAC" w14:textId="5054096F" w:rsidR="00666DA5" w:rsidRDefault="00555D1D" w:rsidP="00F44E07">
      <w:pPr>
        <w:rPr>
          <w:ins w:id="30" w:author="Author"/>
        </w:rPr>
      </w:pPr>
      <w:del w:id="31" w:author="Author">
        <w:r w:rsidRPr="00EF6CA2" w:rsidDel="00380AAF">
          <w:rPr>
            <w:noProof/>
            <w:lang w:eastAsia="en-US"/>
          </w:rPr>
          <w:drawing>
            <wp:inline distT="0" distB="0" distL="0" distR="0" wp14:anchorId="5F1AAE09" wp14:editId="48DED18E">
              <wp:extent cx="6089650" cy="2540000"/>
              <wp:effectExtent l="0" t="0" r="6350" b="0"/>
              <wp:docPr id="17" name="Picture 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1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89650" cy="254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14:paraId="42FAD3BF" w14:textId="448435C7" w:rsidR="00380AAF" w:rsidRDefault="00380AAF" w:rsidP="00F44E07">
      <w:pPr>
        <w:rPr>
          <w:ins w:id="32" w:author="Author"/>
        </w:rPr>
      </w:pPr>
      <w:ins w:id="33" w:author="Author">
        <w:del w:id="34" w:author="Author">
          <w:r w:rsidRPr="00441672" w:rsidDel="00983FE8">
            <w:rPr>
              <w:noProof/>
              <w:lang w:eastAsia="en-US"/>
            </w:rPr>
            <w:drawing>
              <wp:inline distT="0" distB="0" distL="0" distR="0" wp14:anchorId="48F84CC2" wp14:editId="6D9A4856">
                <wp:extent cx="4441372" cy="1891508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97881" cy="19155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del>
      </w:ins>
    </w:p>
    <w:p w14:paraId="1F0FFE4B" w14:textId="0F59EF32" w:rsidR="00983FE8" w:rsidRDefault="00983FE8" w:rsidP="00F44E07">
      <w:pPr>
        <w:rPr>
          <w:ins w:id="35" w:author="Author"/>
        </w:rPr>
      </w:pPr>
      <w:ins w:id="36" w:author="Author">
        <w:r>
          <w:rPr>
            <w:noProof/>
          </w:rPr>
          <w:drawing>
            <wp:inline distT="0" distB="0" distL="0" distR="0" wp14:anchorId="083A05D8" wp14:editId="601D8A7E">
              <wp:extent cx="6089650" cy="2629535"/>
              <wp:effectExtent l="0" t="0" r="6350" b="0"/>
              <wp:docPr id="19" name="Picture 1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" name="Picture 19"/>
                      <pic:cNvPicPr/>
                    </pic:nvPicPr>
                    <pic:blipFill>
                      <a:blip r:embed="rId1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89650" cy="2629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76332928" w14:textId="6E7E282D" w:rsidR="00F44E07" w:rsidRDefault="00F44E07" w:rsidP="00F44E07"/>
    <w:p w14:paraId="1236E6C0" w14:textId="75A5A545" w:rsidR="00441672" w:rsidRDefault="00441672" w:rsidP="00943BF1"/>
    <w:p w14:paraId="5F3F0F3E" w14:textId="16F3040F" w:rsidR="00D60A54" w:rsidRDefault="00943BF1" w:rsidP="002F2491">
      <w:r>
        <w:lastRenderedPageBreak/>
        <w:t>Ports 1, 2, 3 and 4 of the 4-port network are between the nodes 1, 2, 3 and 4 and the common reference node Ref, respectively</w:t>
      </w:r>
      <w:r w:rsidR="00C260FE">
        <w:t xml:space="preserve">.  </w:t>
      </w:r>
      <w:r w:rsidR="00854A7A">
        <w:t>P</w:t>
      </w:r>
      <w:r>
        <w:t xml:space="preserve">orts 1 and 3 are </w:t>
      </w:r>
      <w:r w:rsidR="002F2491" w:rsidRPr="002F2491">
        <w:t xml:space="preserve">the receiver </w:t>
      </w:r>
      <w:r w:rsidR="00652E47">
        <w:t xml:space="preserve">analog </w:t>
      </w:r>
      <w:r w:rsidR="002F2491" w:rsidRPr="002F2491">
        <w:t>buffer</w:t>
      </w:r>
      <w:r w:rsidR="00EB204D">
        <w:t xml:space="preserve"> model</w:t>
      </w:r>
      <w:r w:rsidR="002F2491" w:rsidRPr="002F2491">
        <w:t>’s input</w:t>
      </w:r>
      <w:r>
        <w:t xml:space="preserve">, and </w:t>
      </w:r>
      <w:r w:rsidR="002F2491" w:rsidRPr="002F2491">
        <w:t xml:space="preserve">the waveforms at </w:t>
      </w:r>
      <w:r w:rsidR="00FC6241">
        <w:t>p</w:t>
      </w:r>
      <w:r w:rsidR="00D60A54">
        <w:t xml:space="preserve">orts 2 and 4 </w:t>
      </w:r>
      <w:r w:rsidR="000D678D">
        <w:t>are</w:t>
      </w:r>
      <w:r w:rsidR="00652E47" w:rsidRPr="008542CC">
        <w:t xml:space="preserve"> the differential input to the Rx algorithmic model</w:t>
      </w:r>
      <w:r w:rsidR="00C260FE">
        <w:t xml:space="preserve">.  </w:t>
      </w:r>
      <w:r w:rsidR="00947707">
        <w:t xml:space="preserve">Furthermore, </w:t>
      </w:r>
      <w:r w:rsidR="00FC6241">
        <w:t>p</w:t>
      </w:r>
      <w:r w:rsidR="00947707">
        <w:t xml:space="preserve">orts 1 and 2 correspond to the non-inverting signal path and </w:t>
      </w:r>
      <w:r w:rsidR="00FC6241">
        <w:t>p</w:t>
      </w:r>
      <w:r w:rsidR="00947707">
        <w:t>orts 3 and 4 to the inverting signal path</w:t>
      </w:r>
      <w:r w:rsidR="00C260FE">
        <w:t xml:space="preserve">.  </w:t>
      </w:r>
      <w:r w:rsidR="002B5A17">
        <w:t xml:space="preserve">For Rx models that have the reserved parameter Ts4file, the reserved parameter </w:t>
      </w:r>
      <w:proofErr w:type="spellStart"/>
      <w:r w:rsidR="002B5A17">
        <w:t>Rx_R</w:t>
      </w:r>
      <w:proofErr w:type="spellEnd"/>
      <w:r w:rsidR="002B5A17">
        <w:t xml:space="preserve"> is optional</w:t>
      </w:r>
      <w:r w:rsidR="00C260FE">
        <w:t xml:space="preserve">.  </w:t>
      </w:r>
      <w:r w:rsidR="002B5A17" w:rsidRPr="00FC297B">
        <w:t xml:space="preserve">For an Rx buffer, the </w:t>
      </w:r>
      <w:r w:rsidR="002B5A17">
        <w:t>r</w:t>
      </w:r>
      <w:r w:rsidR="002B5A17" w:rsidRPr="00FC297B">
        <w:t xml:space="preserve">eceiver </w:t>
      </w:r>
      <w:r w:rsidR="002B5A17">
        <w:t>c</w:t>
      </w:r>
      <w:r w:rsidR="002B5A17" w:rsidRPr="00FC297B">
        <w:t xml:space="preserve">ircuit defines the analog buffer model between the </w:t>
      </w:r>
      <w:r w:rsidR="002B5A17">
        <w:t>buffer terminals</w:t>
      </w:r>
      <w:r w:rsidR="002B5A17" w:rsidRPr="00FC297B">
        <w:t xml:space="preserve"> and </w:t>
      </w:r>
      <w:del w:id="37" w:author="Author">
        <w:r w:rsidR="002B5A17" w:rsidRPr="00FC297B" w:rsidDel="00D96C74">
          <w:delText xml:space="preserve">a </w:delText>
        </w:r>
      </w:del>
      <w:ins w:id="38" w:author="Author">
        <w:r w:rsidR="00D96C74">
          <w:t>the</w:t>
        </w:r>
        <w:r w:rsidR="00D96C74" w:rsidRPr="00FC297B">
          <w:t xml:space="preserve"> </w:t>
        </w:r>
      </w:ins>
      <w:r w:rsidR="002B5A17" w:rsidRPr="00FC297B">
        <w:t xml:space="preserve">high impedance </w:t>
      </w:r>
      <w:del w:id="39" w:author="Author">
        <w:r w:rsidR="002B5A17" w:rsidRPr="00FC297B" w:rsidDel="00D96C74">
          <w:delText xml:space="preserve">probe at the </w:delText>
        </w:r>
      </w:del>
      <w:r w:rsidR="002B5A17" w:rsidRPr="00FC297B">
        <w:t>input to the Rx Algorithmic model.</w:t>
      </w:r>
    </w:p>
    <w:p w14:paraId="11389FE8" w14:textId="77777777" w:rsidR="00D60A54" w:rsidRDefault="00D60A54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445B4DB7" w14:textId="77777777" w:rsidR="00D60A54" w:rsidRPr="00EB15EC" w:rsidRDefault="00D60A54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7DC1356D" w14:textId="56824D56" w:rsidR="001724E0" w:rsidRDefault="00D60A54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FC297B">
        <w:rPr>
          <w:rFonts w:ascii="Times New Roman" w:hAnsi="Times New Roman" w:cs="Times New Roman"/>
          <w:sz w:val="24"/>
          <w:szCs w:val="24"/>
        </w:rPr>
        <w:t>The IBIS AMI flow requires that the EDA tool</w:t>
      </w:r>
      <w:r w:rsidR="00417275">
        <w:rPr>
          <w:rFonts w:ascii="Times New Roman" w:hAnsi="Times New Roman" w:cs="Times New Roman"/>
          <w:sz w:val="24"/>
          <w:szCs w:val="24"/>
        </w:rPr>
        <w:t xml:space="preserve"> </w:t>
      </w:r>
      <w:r w:rsidRPr="00FC297B">
        <w:rPr>
          <w:rFonts w:ascii="Times New Roman" w:hAnsi="Times New Roman" w:cs="Times New Roman"/>
          <w:sz w:val="24"/>
          <w:szCs w:val="24"/>
        </w:rPr>
        <w:t>generate</w:t>
      </w:r>
      <w:r w:rsidR="00417275">
        <w:rPr>
          <w:rFonts w:ascii="Times New Roman" w:hAnsi="Times New Roman" w:cs="Times New Roman"/>
          <w:sz w:val="24"/>
          <w:szCs w:val="24"/>
        </w:rPr>
        <w:t>s</w:t>
      </w:r>
      <w:r w:rsidRPr="00FC297B">
        <w:rPr>
          <w:rFonts w:ascii="Times New Roman" w:hAnsi="Times New Roman" w:cs="Times New Roman"/>
          <w:sz w:val="24"/>
          <w:szCs w:val="24"/>
        </w:rPr>
        <w:t xml:space="preserve"> </w:t>
      </w:r>
      <w:r w:rsidR="00776730">
        <w:rPr>
          <w:rFonts w:ascii="Times New Roman" w:hAnsi="Times New Roman" w:cs="Times New Roman"/>
          <w:sz w:val="24"/>
          <w:szCs w:val="24"/>
        </w:rPr>
        <w:t>the</w:t>
      </w:r>
      <w:r w:rsidRPr="00FC297B">
        <w:rPr>
          <w:rFonts w:ascii="Times New Roman" w:hAnsi="Times New Roman" w:cs="Times New Roman"/>
          <w:sz w:val="24"/>
          <w:szCs w:val="24"/>
        </w:rPr>
        <w:t xml:space="preserve"> </w:t>
      </w:r>
      <w:r w:rsidR="00776730">
        <w:rPr>
          <w:rFonts w:ascii="Times New Roman" w:hAnsi="Times New Roman" w:cs="Times New Roman"/>
          <w:sz w:val="24"/>
          <w:szCs w:val="24"/>
        </w:rPr>
        <w:t>i</w:t>
      </w:r>
      <w:r w:rsidRPr="00FC297B">
        <w:rPr>
          <w:rFonts w:ascii="Times New Roman" w:hAnsi="Times New Roman" w:cs="Times New Roman"/>
          <w:sz w:val="24"/>
          <w:szCs w:val="24"/>
        </w:rPr>
        <w:t xml:space="preserve">mpulse </w:t>
      </w:r>
      <w:r w:rsidR="00776730">
        <w:rPr>
          <w:rFonts w:ascii="Times New Roman" w:hAnsi="Times New Roman" w:cs="Times New Roman"/>
          <w:sz w:val="24"/>
          <w:szCs w:val="24"/>
        </w:rPr>
        <w:t>r</w:t>
      </w:r>
      <w:r w:rsidRPr="00FC297B">
        <w:rPr>
          <w:rFonts w:ascii="Times New Roman" w:hAnsi="Times New Roman" w:cs="Times New Roman"/>
          <w:sz w:val="24"/>
          <w:szCs w:val="24"/>
        </w:rPr>
        <w:t xml:space="preserve">esponse of the </w:t>
      </w:r>
      <w:r w:rsidR="00776730">
        <w:rPr>
          <w:rFonts w:ascii="Times New Roman" w:hAnsi="Times New Roman" w:cs="Times New Roman"/>
          <w:sz w:val="24"/>
          <w:szCs w:val="24"/>
        </w:rPr>
        <w:t xml:space="preserve">entire analog circuitry </w:t>
      </w:r>
      <w:r w:rsidR="00652E47">
        <w:rPr>
          <w:rFonts w:ascii="Times New Roman" w:hAnsi="Times New Roman" w:cs="Times New Roman"/>
          <w:sz w:val="24"/>
          <w:szCs w:val="24"/>
        </w:rPr>
        <w:t xml:space="preserve">between the </w:t>
      </w:r>
      <w:proofErr w:type="spellStart"/>
      <w:r w:rsidR="00652E47">
        <w:rPr>
          <w:rFonts w:ascii="Times New Roman" w:hAnsi="Times New Roman" w:cs="Times New Roman"/>
          <w:sz w:val="24"/>
          <w:szCs w:val="24"/>
        </w:rPr>
        <w:t>Tx</w:t>
      </w:r>
      <w:proofErr w:type="spellEnd"/>
      <w:r w:rsidR="00652E47">
        <w:rPr>
          <w:rFonts w:ascii="Times New Roman" w:hAnsi="Times New Roman" w:cs="Times New Roman"/>
          <w:sz w:val="24"/>
          <w:szCs w:val="24"/>
        </w:rPr>
        <w:t xml:space="preserve"> and Rx algorithmic models, </w:t>
      </w:r>
      <w:r w:rsidR="002F2491" w:rsidRPr="002F2491">
        <w:rPr>
          <w:rFonts w:ascii="Times New Roman" w:hAnsi="Times New Roman" w:cs="Times New Roman"/>
          <w:sz w:val="24"/>
          <w:szCs w:val="24"/>
        </w:rPr>
        <w:t xml:space="preserve">including the </w:t>
      </w:r>
      <w:proofErr w:type="spellStart"/>
      <w:r w:rsidR="002F2491" w:rsidRPr="002F2491">
        <w:rPr>
          <w:rFonts w:ascii="Times New Roman" w:hAnsi="Times New Roman" w:cs="Times New Roman"/>
          <w:sz w:val="24"/>
          <w:szCs w:val="24"/>
        </w:rPr>
        <w:t>Tx</w:t>
      </w:r>
      <w:proofErr w:type="spellEnd"/>
      <w:r w:rsidR="002F2491" w:rsidRPr="002F2491">
        <w:rPr>
          <w:rFonts w:ascii="Times New Roman" w:hAnsi="Times New Roman" w:cs="Times New Roman"/>
          <w:sz w:val="24"/>
          <w:szCs w:val="24"/>
        </w:rPr>
        <w:t xml:space="preserve"> and Rx analog </w:t>
      </w:r>
      <w:r w:rsidR="002F2491">
        <w:rPr>
          <w:rFonts w:ascii="Times New Roman" w:hAnsi="Times New Roman" w:cs="Times New Roman"/>
          <w:sz w:val="24"/>
          <w:szCs w:val="24"/>
        </w:rPr>
        <w:t xml:space="preserve">buffer </w:t>
      </w:r>
      <w:r w:rsidR="00776730">
        <w:rPr>
          <w:rFonts w:ascii="Times New Roman" w:hAnsi="Times New Roman" w:cs="Times New Roman"/>
          <w:sz w:val="24"/>
          <w:szCs w:val="24"/>
        </w:rPr>
        <w:t>models</w:t>
      </w:r>
      <w:r w:rsidR="00C260FE">
        <w:rPr>
          <w:rFonts w:ascii="Times New Roman" w:hAnsi="Times New Roman" w:cs="Times New Roman"/>
          <w:sz w:val="24"/>
          <w:szCs w:val="24"/>
        </w:rPr>
        <w:t xml:space="preserve">.  </w:t>
      </w:r>
      <w:r w:rsidR="00776730">
        <w:rPr>
          <w:rFonts w:ascii="Times New Roman" w:hAnsi="Times New Roman" w:cs="Times New Roman"/>
          <w:sz w:val="24"/>
          <w:szCs w:val="24"/>
        </w:rPr>
        <w:t>Typically, t</w:t>
      </w:r>
      <w:r w:rsidRPr="00FC297B">
        <w:rPr>
          <w:rFonts w:ascii="Times New Roman" w:hAnsi="Times New Roman" w:cs="Times New Roman"/>
          <w:sz w:val="24"/>
          <w:szCs w:val="24"/>
        </w:rPr>
        <w:t xml:space="preserve">he Touchstone file </w:t>
      </w:r>
      <w:r w:rsidR="00776730">
        <w:rPr>
          <w:rFonts w:ascii="Times New Roman" w:hAnsi="Times New Roman" w:cs="Times New Roman"/>
          <w:sz w:val="24"/>
          <w:szCs w:val="24"/>
        </w:rPr>
        <w:t xml:space="preserve">data specified </w:t>
      </w:r>
      <w:r w:rsidR="007C30FC">
        <w:rPr>
          <w:rFonts w:ascii="Times New Roman" w:hAnsi="Times New Roman" w:cs="Times New Roman"/>
          <w:sz w:val="24"/>
          <w:szCs w:val="24"/>
        </w:rPr>
        <w:t>here</w:t>
      </w:r>
      <w:r w:rsidRPr="00FC297B">
        <w:rPr>
          <w:rFonts w:ascii="Times New Roman" w:hAnsi="Times New Roman" w:cs="Times New Roman"/>
          <w:sz w:val="24"/>
          <w:szCs w:val="24"/>
        </w:rPr>
        <w:t xml:space="preserve"> </w:t>
      </w:r>
      <w:r w:rsidR="002F2491" w:rsidRPr="002F2491">
        <w:rPr>
          <w:rFonts w:ascii="Times New Roman" w:hAnsi="Times New Roman" w:cs="Times New Roman"/>
          <w:sz w:val="24"/>
          <w:szCs w:val="24"/>
        </w:rPr>
        <w:t>will be used to describe only the analog behavior of the buffer itself</w:t>
      </w:r>
      <w:r w:rsidR="000D678D">
        <w:rPr>
          <w:rFonts w:ascii="Times New Roman" w:hAnsi="Times New Roman" w:cs="Times New Roman"/>
          <w:sz w:val="24"/>
          <w:szCs w:val="24"/>
        </w:rPr>
        <w:t xml:space="preserve"> including </w:t>
      </w:r>
      <w:r w:rsidR="000D678D" w:rsidRPr="002F2491">
        <w:rPr>
          <w:rFonts w:ascii="Times New Roman" w:hAnsi="Times New Roman" w:cs="Times New Roman"/>
          <w:sz w:val="24"/>
          <w:szCs w:val="24"/>
        </w:rPr>
        <w:t>the on-die interconnect</w:t>
      </w:r>
      <w:r w:rsidR="002F2491" w:rsidRPr="002F2491">
        <w:rPr>
          <w:rFonts w:ascii="Times New Roman" w:hAnsi="Times New Roman" w:cs="Times New Roman"/>
          <w:sz w:val="24"/>
          <w:szCs w:val="24"/>
        </w:rPr>
        <w:t xml:space="preserve">, </w:t>
      </w:r>
      <w:r w:rsidR="000D678D">
        <w:rPr>
          <w:rFonts w:ascii="Times New Roman" w:hAnsi="Times New Roman" w:cs="Times New Roman"/>
          <w:sz w:val="24"/>
          <w:szCs w:val="24"/>
        </w:rPr>
        <w:t xml:space="preserve">but </w:t>
      </w:r>
      <w:r w:rsidR="002F2491" w:rsidRPr="002F2491">
        <w:rPr>
          <w:rFonts w:ascii="Times New Roman" w:hAnsi="Times New Roman" w:cs="Times New Roman"/>
          <w:sz w:val="24"/>
          <w:szCs w:val="24"/>
        </w:rPr>
        <w:t>excluding the effects of the package, as illustrated in the following figure</w:t>
      </w:r>
      <w:r w:rsidR="00C260FE">
        <w:rPr>
          <w:rFonts w:ascii="Times New Roman" w:hAnsi="Times New Roman" w:cs="Times New Roman"/>
          <w:sz w:val="24"/>
          <w:szCs w:val="24"/>
        </w:rPr>
        <w:t>.</w:t>
      </w:r>
    </w:p>
    <w:p w14:paraId="782B8F87" w14:textId="77777777" w:rsidR="001724E0" w:rsidRDefault="001724E0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3A2E34D7" w14:textId="77777777" w:rsidR="00E249F0" w:rsidRDefault="00E249F0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19ADED41" w14:textId="4B0A80B8" w:rsidR="001724E0" w:rsidRDefault="000D678D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  <w:commentRangeStart w:id="40"/>
      <w:del w:id="41" w:author="Author">
        <w:r w:rsidRPr="00EF6CA2" w:rsidDel="00983FE8">
          <w:rPr>
            <w:rFonts w:ascii="Times New Roman" w:hAnsi="Times New Roman" w:cs="Times New Roman"/>
            <w:noProof/>
            <w:sz w:val="24"/>
            <w:szCs w:val="24"/>
            <w:lang w:eastAsia="en-US"/>
          </w:rPr>
          <w:drawing>
            <wp:inline distT="0" distB="0" distL="0" distR="0" wp14:anchorId="462894B6" wp14:editId="6CF8FEE3">
              <wp:extent cx="6515100" cy="959324"/>
              <wp:effectExtent l="0" t="0" r="0" b="0"/>
              <wp:docPr id="20" name="Picture 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"/>
                      <pic:cNvPicPr>
                        <a:picLocks noChangeAspect="1" noChangeArrowheads="1"/>
                      </pic:cNvPicPr>
                    </pic:nvPicPr>
                    <pic:blipFill>
                      <a:blip r:embed="rId1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555372" cy="96525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commentRangeEnd w:id="40"/>
    <w:p w14:paraId="4073A597" w14:textId="0AA31A11" w:rsidR="001724E0" w:rsidRDefault="00A7776D" w:rsidP="00D60A54">
      <w:pPr>
        <w:pStyle w:val="HTMLPreformatted"/>
        <w:rPr>
          <w:ins w:id="42" w:author="Author"/>
          <w:rFonts w:ascii="Times New Roman" w:hAnsi="Times New Roman" w:cs="Times New Roman"/>
          <w:sz w:val="24"/>
          <w:szCs w:val="24"/>
        </w:rPr>
      </w:pPr>
      <w:r>
        <w:rPr>
          <w:rStyle w:val="CommentReference"/>
          <w:rFonts w:ascii="Times New Roman" w:eastAsia="SimSun" w:hAnsi="Times New Roman" w:cs="Times New Roman"/>
        </w:rPr>
        <w:commentReference w:id="40"/>
      </w:r>
    </w:p>
    <w:p w14:paraId="2E2BACDC" w14:textId="1A60C777" w:rsidR="00983FE8" w:rsidRDefault="00983FE8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  <w:ins w:id="43" w:author="Author">
        <w:r>
          <w:rPr>
            <w:noProof/>
          </w:rPr>
          <w:drawing>
            <wp:inline distT="0" distB="0" distL="0" distR="0" wp14:anchorId="0DD0DD13" wp14:editId="72A82197">
              <wp:extent cx="6089650" cy="963930"/>
              <wp:effectExtent l="0" t="0" r="6350" b="7620"/>
              <wp:docPr id="21" name="Picture 2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" name="Picture 21"/>
                      <pic:cNvPicPr/>
                    </pic:nvPicPr>
                    <pic:blipFill>
                      <a:blip r:embed="rId1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89650" cy="963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2EE900EB" w14:textId="0E51164D" w:rsidR="000D678D" w:rsidRDefault="000D678D" w:rsidP="000D678D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2F2491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2F2491">
        <w:rPr>
          <w:rFonts w:ascii="Times New Roman" w:hAnsi="Times New Roman" w:cs="Times New Roman"/>
          <w:sz w:val="24"/>
          <w:szCs w:val="24"/>
        </w:rPr>
        <w:t>Tx</w:t>
      </w:r>
      <w:proofErr w:type="spellEnd"/>
      <w:r w:rsidRPr="002F2491">
        <w:rPr>
          <w:rFonts w:ascii="Times New Roman" w:hAnsi="Times New Roman" w:cs="Times New Roman"/>
          <w:sz w:val="24"/>
          <w:szCs w:val="24"/>
        </w:rPr>
        <w:t xml:space="preserve"> or Rx analog circuits specified in the AMI file</w:t>
      </w:r>
      <w:r w:rsidR="0092686F">
        <w:rPr>
          <w:rFonts w:ascii="Times New Roman" w:hAnsi="Times New Roman" w:cs="Times New Roman"/>
          <w:sz w:val="24"/>
          <w:szCs w:val="24"/>
        </w:rPr>
        <w:t xml:space="preserve"> by means of the parameter </w:t>
      </w:r>
      <w:r w:rsidR="0092686F" w:rsidRPr="00F44E07">
        <w:rPr>
          <w:rFonts w:ascii="Times New Roman" w:hAnsi="Times New Roman" w:cs="Times New Roman"/>
          <w:sz w:val="24"/>
          <w:szCs w:val="24"/>
        </w:rPr>
        <w:t>Ts4file</w:t>
      </w:r>
      <w:r w:rsidRPr="002F2491">
        <w:rPr>
          <w:rFonts w:ascii="Times New Roman" w:hAnsi="Times New Roman" w:cs="Times New Roman"/>
          <w:sz w:val="24"/>
          <w:szCs w:val="24"/>
        </w:rPr>
        <w:t xml:space="preserve"> </w:t>
      </w:r>
      <w:r w:rsidR="0092686F">
        <w:rPr>
          <w:rFonts w:ascii="Times New Roman" w:hAnsi="Times New Roman" w:cs="Times New Roman"/>
          <w:sz w:val="24"/>
          <w:szCs w:val="24"/>
        </w:rPr>
        <w:t>shall</w:t>
      </w:r>
      <w:r w:rsidRPr="002F2491">
        <w:rPr>
          <w:rFonts w:ascii="Times New Roman" w:hAnsi="Times New Roman" w:cs="Times New Roman"/>
          <w:sz w:val="24"/>
          <w:szCs w:val="24"/>
        </w:rPr>
        <w:t xml:space="preserve"> be used as a direct replacement </w:t>
      </w:r>
      <w:r w:rsidR="00E118D4">
        <w:rPr>
          <w:rFonts w:ascii="Times New Roman" w:hAnsi="Times New Roman" w:cs="Times New Roman"/>
          <w:sz w:val="24"/>
          <w:szCs w:val="24"/>
        </w:rPr>
        <w:t>of</w:t>
      </w:r>
      <w:r w:rsidRPr="002F2491">
        <w:rPr>
          <w:rFonts w:ascii="Times New Roman" w:hAnsi="Times New Roman" w:cs="Times New Roman"/>
          <w:sz w:val="24"/>
          <w:szCs w:val="24"/>
        </w:rPr>
        <w:t xml:space="preserve"> the corresponding analog model described by the [Model] keyword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del w:id="44" w:author="Author">
        <w:r w:rsidR="0092686F" w:rsidDel="00983FE8">
          <w:rPr>
            <w:rFonts w:ascii="Times New Roman" w:hAnsi="Times New Roman" w:cs="Times New Roman"/>
            <w:sz w:val="24"/>
            <w:szCs w:val="24"/>
          </w:rPr>
          <w:delText>Also</w:delText>
        </w:r>
        <w:r w:rsidRPr="002F2491" w:rsidDel="00983FE8">
          <w:rPr>
            <w:rFonts w:ascii="Times New Roman" w:hAnsi="Times New Roman" w:cs="Times New Roman"/>
            <w:sz w:val="24"/>
            <w:szCs w:val="24"/>
          </w:rPr>
          <w:delText>, the model maker may choose to include the package and/or on-die interconnect model in the Touchstone file data</w:delText>
        </w:r>
        <w:r w:rsidDel="00983FE8">
          <w:rPr>
            <w:rFonts w:ascii="Times New Roman" w:hAnsi="Times New Roman" w:cs="Times New Roman"/>
            <w:sz w:val="24"/>
            <w:szCs w:val="24"/>
          </w:rPr>
          <w:delText xml:space="preserve">.  </w:delText>
        </w:r>
        <w:r w:rsidRPr="002F2491" w:rsidDel="00983FE8">
          <w:rPr>
            <w:rFonts w:ascii="Times New Roman" w:hAnsi="Times New Roman" w:cs="Times New Roman"/>
            <w:sz w:val="24"/>
            <w:szCs w:val="24"/>
          </w:rPr>
          <w:delText>The reserved AMI parameter Ts4file_Boundary shall be used by the model maker to inform the EDA tool</w:delText>
        </w:r>
        <w:r w:rsidR="0092686F" w:rsidDel="00983FE8">
          <w:rPr>
            <w:rFonts w:ascii="Times New Roman" w:hAnsi="Times New Roman" w:cs="Times New Roman"/>
            <w:sz w:val="24"/>
            <w:szCs w:val="24"/>
          </w:rPr>
          <w:delText xml:space="preserve"> and the user</w:delText>
        </w:r>
        <w:r w:rsidRPr="002F2491" w:rsidDel="00983FE8">
          <w:rPr>
            <w:rFonts w:ascii="Times New Roman" w:hAnsi="Times New Roman" w:cs="Times New Roman"/>
            <w:sz w:val="24"/>
            <w:szCs w:val="24"/>
          </w:rPr>
          <w:delText xml:space="preserve"> about the content of the Touchstone file</w:delText>
        </w:r>
        <w:r w:rsidDel="00983FE8">
          <w:rPr>
            <w:rFonts w:ascii="Times New Roman" w:hAnsi="Times New Roman" w:cs="Times New Roman"/>
            <w:sz w:val="24"/>
            <w:szCs w:val="24"/>
          </w:rPr>
          <w:delText xml:space="preserve">.  </w:delText>
        </w:r>
        <w:r w:rsidRPr="002F2491" w:rsidDel="00983FE8">
          <w:rPr>
            <w:rFonts w:ascii="Times New Roman" w:hAnsi="Times New Roman" w:cs="Times New Roman"/>
            <w:sz w:val="24"/>
            <w:szCs w:val="24"/>
          </w:rPr>
          <w:delText>If the model maker includes the package effects in the Touchstone file (i.e</w:delText>
        </w:r>
        <w:r w:rsidDel="00983FE8">
          <w:rPr>
            <w:rFonts w:ascii="Times New Roman" w:hAnsi="Times New Roman" w:cs="Times New Roman"/>
            <w:sz w:val="24"/>
            <w:szCs w:val="24"/>
          </w:rPr>
          <w:delText>.</w:delText>
        </w:r>
        <w:r w:rsidR="0017441F" w:rsidDel="00983FE8">
          <w:rPr>
            <w:rFonts w:ascii="Times New Roman" w:hAnsi="Times New Roman" w:cs="Times New Roman"/>
            <w:sz w:val="24"/>
            <w:szCs w:val="24"/>
          </w:rPr>
          <w:delText>,</w:delText>
        </w:r>
        <w:r w:rsidDel="00983FE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Pr="002F2491" w:rsidDel="00983FE8">
          <w:rPr>
            <w:rFonts w:ascii="Times New Roman" w:hAnsi="Times New Roman" w:cs="Times New Roman"/>
            <w:sz w:val="24"/>
            <w:szCs w:val="24"/>
          </w:rPr>
          <w:delText>Ts4file_Boundary is set to “pin”), the EDA tool must ignore the package model in the IBIS file</w:delText>
        </w:r>
        <w:r w:rsidDel="00983FE8">
          <w:rPr>
            <w:rFonts w:ascii="Times New Roman" w:hAnsi="Times New Roman" w:cs="Times New Roman"/>
            <w:sz w:val="24"/>
            <w:szCs w:val="24"/>
          </w:rPr>
          <w:delText xml:space="preserve">.  </w:delText>
        </w:r>
        <w:r w:rsidRPr="00CF779C" w:rsidDel="00983FE8">
          <w:rPr>
            <w:rFonts w:ascii="Times New Roman" w:hAnsi="Times New Roman" w:cs="Times New Roman"/>
            <w:sz w:val="24"/>
            <w:szCs w:val="24"/>
          </w:rPr>
          <w:delText>If the package effects are not included in the Touchstone file</w:delText>
        </w:r>
        <w:r w:rsidR="0092686F" w:rsidDel="00983FE8">
          <w:rPr>
            <w:rFonts w:ascii="Times New Roman" w:hAnsi="Times New Roman" w:cs="Times New Roman"/>
            <w:sz w:val="24"/>
            <w:szCs w:val="24"/>
          </w:rPr>
          <w:delText xml:space="preserve"> specified by the parameter </w:delText>
        </w:r>
        <w:r w:rsidR="0092686F" w:rsidRPr="00F44E07" w:rsidDel="00983FE8">
          <w:rPr>
            <w:rFonts w:ascii="Times New Roman" w:hAnsi="Times New Roman" w:cs="Times New Roman"/>
            <w:sz w:val="24"/>
            <w:szCs w:val="24"/>
          </w:rPr>
          <w:delText>Ts4file</w:delText>
        </w:r>
        <w:r w:rsidRPr="00CF779C" w:rsidDel="00983FE8">
          <w:rPr>
            <w:rFonts w:ascii="Times New Roman" w:hAnsi="Times New Roman" w:cs="Times New Roman"/>
            <w:sz w:val="24"/>
            <w:szCs w:val="24"/>
          </w:rPr>
          <w:delText xml:space="preserve"> (i.e</w:delText>
        </w:r>
        <w:r w:rsidDel="00983FE8">
          <w:rPr>
            <w:rFonts w:ascii="Times New Roman" w:hAnsi="Times New Roman" w:cs="Times New Roman"/>
            <w:sz w:val="24"/>
            <w:szCs w:val="24"/>
          </w:rPr>
          <w:delText>.</w:delText>
        </w:r>
        <w:r w:rsidR="0017441F" w:rsidDel="00983FE8">
          <w:rPr>
            <w:rFonts w:ascii="Times New Roman" w:hAnsi="Times New Roman" w:cs="Times New Roman"/>
            <w:sz w:val="24"/>
            <w:szCs w:val="24"/>
          </w:rPr>
          <w:delText>,</w:delText>
        </w:r>
        <w:r w:rsidDel="00983FE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Pr="00CF779C" w:rsidDel="00983FE8">
          <w:rPr>
            <w:rFonts w:ascii="Times New Roman" w:hAnsi="Times New Roman" w:cs="Times New Roman"/>
            <w:sz w:val="24"/>
            <w:szCs w:val="24"/>
          </w:rPr>
          <w:delText xml:space="preserve">Ts4file_Boundary is set to “buffer” or “pad”), the </w:delText>
        </w:r>
        <w:r w:rsidR="00EB0B1D" w:rsidDel="00983FE8">
          <w:rPr>
            <w:rFonts w:ascii="Times New Roman" w:hAnsi="Times New Roman" w:cs="Times New Roman"/>
            <w:sz w:val="24"/>
            <w:szCs w:val="24"/>
          </w:rPr>
          <w:delText xml:space="preserve"> reserved AMI parameter Ts4file_Package_Options shall be used to specify the source of the remaing model up to the “pin” terminals. The options include the use of the package definition associated </w:delText>
        </w:r>
        <w:r w:rsidR="0092686F" w:rsidDel="00983FE8">
          <w:rPr>
            <w:rFonts w:ascii="Times New Roman" w:hAnsi="Times New Roman" w:cs="Times New Roman"/>
            <w:sz w:val="24"/>
            <w:szCs w:val="24"/>
          </w:rPr>
          <w:delText xml:space="preserve">with </w:delText>
        </w:r>
        <w:r w:rsidR="00EB0B1D" w:rsidDel="00983FE8">
          <w:rPr>
            <w:rFonts w:ascii="Times New Roman" w:hAnsi="Times New Roman" w:cs="Times New Roman"/>
            <w:sz w:val="24"/>
            <w:szCs w:val="24"/>
          </w:rPr>
          <w:delText>the [Model] keyword (via [Component] an</w:delText>
        </w:r>
        <w:r w:rsidR="00D572F0" w:rsidDel="00983FE8">
          <w:rPr>
            <w:rFonts w:ascii="Times New Roman" w:hAnsi="Times New Roman" w:cs="Times New Roman"/>
            <w:sz w:val="24"/>
            <w:szCs w:val="24"/>
          </w:rPr>
          <w:delText>d [Pin] information) or the use of</w:delText>
        </w:r>
        <w:r w:rsidR="00EB0B1D" w:rsidDel="00983FE8">
          <w:rPr>
            <w:rFonts w:ascii="Times New Roman" w:hAnsi="Times New Roman" w:cs="Times New Roman"/>
            <w:sz w:val="24"/>
            <w:szCs w:val="24"/>
          </w:rPr>
          <w:delText xml:space="preserve"> a separate 4-port net</w:delText>
        </w:r>
        <w:r w:rsidR="00D572F0" w:rsidDel="00983FE8">
          <w:rPr>
            <w:rFonts w:ascii="Times New Roman" w:hAnsi="Times New Roman" w:cs="Times New Roman"/>
            <w:sz w:val="24"/>
            <w:szCs w:val="24"/>
          </w:rPr>
          <w:delText>work data pointed</w:delText>
        </w:r>
        <w:r w:rsidR="0092686F" w:rsidDel="00983FE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1F5AD4" w:rsidDel="00983FE8">
          <w:rPr>
            <w:rFonts w:ascii="Times New Roman" w:hAnsi="Times New Roman" w:cs="Times New Roman"/>
            <w:sz w:val="24"/>
            <w:szCs w:val="24"/>
          </w:rPr>
          <w:delText xml:space="preserve">to </w:delText>
        </w:r>
        <w:r w:rsidR="00D572F0" w:rsidDel="00983FE8">
          <w:rPr>
            <w:rFonts w:ascii="Times New Roman" w:hAnsi="Times New Roman" w:cs="Times New Roman"/>
            <w:sz w:val="24"/>
            <w:szCs w:val="24"/>
          </w:rPr>
          <w:delText>by the</w:delText>
        </w:r>
        <w:r w:rsidR="00EB0B1D" w:rsidDel="00983FE8">
          <w:rPr>
            <w:rFonts w:ascii="Times New Roman" w:hAnsi="Times New Roman" w:cs="Times New Roman"/>
            <w:sz w:val="24"/>
            <w:szCs w:val="24"/>
          </w:rPr>
          <w:delText xml:space="preserve"> reserved AMI parameter</w:delText>
        </w:r>
        <w:r w:rsidR="00D572F0" w:rsidDel="00983FE8">
          <w:rPr>
            <w:rFonts w:ascii="Times New Roman" w:hAnsi="Times New Roman" w:cs="Times New Roman"/>
            <w:sz w:val="24"/>
            <w:szCs w:val="24"/>
          </w:rPr>
          <w:delText xml:space="preserve"> Ts4file_Package_Data.</w:delText>
        </w:r>
      </w:del>
    </w:p>
    <w:p w14:paraId="2FA45691" w14:textId="77777777" w:rsidR="001724E0" w:rsidRDefault="001724E0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5C066CEB" w14:textId="67272F8A" w:rsidR="00EF12BD" w:rsidRDefault="00EF12BD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 definition, the placement of the Ts4file </w:t>
      </w:r>
      <w:r w:rsidR="003E691B">
        <w:rPr>
          <w:rFonts w:ascii="Times New Roman" w:hAnsi="Times New Roman" w:cs="Times New Roman"/>
          <w:sz w:val="24"/>
          <w:szCs w:val="24"/>
        </w:rPr>
        <w:t xml:space="preserve">information </w:t>
      </w:r>
      <w:proofErr w:type="gramStart"/>
      <w:r>
        <w:rPr>
          <w:rFonts w:ascii="Times New Roman" w:hAnsi="Times New Roman" w:cs="Times New Roman"/>
          <w:sz w:val="24"/>
          <w:szCs w:val="24"/>
        </w:rPr>
        <w:t>within .</w:t>
      </w:r>
      <w:proofErr w:type="spellStart"/>
      <w:r>
        <w:rPr>
          <w:rFonts w:ascii="Times New Roman" w:hAnsi="Times New Roman" w:cs="Times New Roman"/>
          <w:sz w:val="24"/>
          <w:szCs w:val="24"/>
        </w:rPr>
        <w:t>ami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file</w:t>
      </w:r>
      <w:r w:rsidR="00397EF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makes the Ts4file data exclusively limited to AMI applications</w:t>
      </w:r>
      <w:r w:rsidR="00C260FE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If the same electrical behavior is desired for non-AMI applications of the same IBIS model (the one referencing the Algorithmic Model) the model maker </w:t>
      </w:r>
      <w:r>
        <w:rPr>
          <w:rFonts w:ascii="Times New Roman" w:hAnsi="Times New Roman" w:cs="Times New Roman"/>
          <w:sz w:val="24"/>
          <w:szCs w:val="24"/>
        </w:rPr>
        <w:lastRenderedPageBreak/>
        <w:t>can optionally provide an equivalent description using the [External Model] keyword</w:t>
      </w:r>
      <w:r w:rsidR="00C260FE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Ho</w:t>
      </w:r>
      <w:r w:rsidR="003E691B">
        <w:rPr>
          <w:rFonts w:ascii="Times New Roman" w:hAnsi="Times New Roman" w:cs="Times New Roman"/>
          <w:sz w:val="24"/>
          <w:szCs w:val="24"/>
        </w:rPr>
        <w:t xml:space="preserve">wever, the latter is not </w:t>
      </w:r>
      <w:r>
        <w:rPr>
          <w:rFonts w:ascii="Times New Roman" w:hAnsi="Times New Roman" w:cs="Times New Roman"/>
          <w:sz w:val="24"/>
          <w:szCs w:val="24"/>
        </w:rPr>
        <w:t>needed if the model</w:t>
      </w:r>
      <w:r w:rsidR="003E691B">
        <w:rPr>
          <w:rFonts w:ascii="Times New Roman" w:hAnsi="Times New Roman" w:cs="Times New Roman"/>
          <w:sz w:val="24"/>
          <w:szCs w:val="24"/>
        </w:rPr>
        <w:t xml:space="preserve"> is intended</w:t>
      </w:r>
      <w:r>
        <w:rPr>
          <w:rFonts w:ascii="Times New Roman" w:hAnsi="Times New Roman" w:cs="Times New Roman"/>
          <w:sz w:val="24"/>
          <w:szCs w:val="24"/>
        </w:rPr>
        <w:t xml:space="preserve"> for AMI applications only.</w:t>
      </w:r>
    </w:p>
    <w:p w14:paraId="7D8D54D9" w14:textId="77777777" w:rsidR="00F92E8B" w:rsidRDefault="00F92E8B" w:rsidP="00D60A54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551F3B1E" w14:textId="77777777" w:rsidR="00F33DBA" w:rsidRPr="00AA598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14:paraId="2A2BE257" w14:textId="77777777" w:rsidR="0004354A" w:rsidRDefault="0004354A" w:rsidP="00AA5982">
      <w:bookmarkStart w:id="45" w:name="_Ref300060650"/>
      <w:bookmarkStart w:id="46" w:name="_Toc203968998"/>
      <w:bookmarkStart w:id="47" w:name="_Toc203969161"/>
      <w:bookmarkStart w:id="48" w:name="_Toc203975931"/>
      <w:bookmarkStart w:id="49" w:name="_Toc203976352"/>
      <w:bookmarkStart w:id="50" w:name="_Toc203976490"/>
      <w:bookmarkEnd w:id="0"/>
      <w:bookmarkEnd w:id="1"/>
      <w:bookmarkEnd w:id="2"/>
    </w:p>
    <w:p w14:paraId="7096E16B" w14:textId="77777777" w:rsidR="002D018B" w:rsidRDefault="005F72CC" w:rsidP="00AA5982">
      <w:pPr>
        <w:pStyle w:val="Heading2"/>
      </w:pPr>
      <w:r>
        <w:t xml:space="preserve">Reserved </w:t>
      </w:r>
      <w:r w:rsidR="002D018B">
        <w:t>Parameter DEFINITIONs</w:t>
      </w:r>
    </w:p>
    <w:p w14:paraId="6752C074" w14:textId="77777777" w:rsidR="002D018B" w:rsidRDefault="002D018B" w:rsidP="002D018B">
      <w:pPr>
        <w:pStyle w:val="Keyword"/>
        <w:spacing w:before="0" w:after="80"/>
      </w:pPr>
    </w:p>
    <w:p w14:paraId="6CAE0245" w14:textId="77777777" w:rsidR="0004354A" w:rsidRPr="00F0603A" w:rsidRDefault="0004354A" w:rsidP="003857C0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r w:rsidR="00C576C7">
        <w:rPr>
          <w:b/>
        </w:rPr>
        <w:t>Ts4file</w:t>
      </w:r>
    </w:p>
    <w:p w14:paraId="6A9A12FD" w14:textId="77777777" w:rsidR="000C7D5F" w:rsidRDefault="000C7D5F" w:rsidP="000C7D5F">
      <w:pPr>
        <w:pStyle w:val="KeywordDescriptions"/>
      </w:pPr>
      <w:r w:rsidRPr="008A57D9">
        <w:rPr>
          <w:i/>
        </w:rPr>
        <w:t>Required:</w:t>
      </w:r>
      <w:r>
        <w:tab/>
        <w:t>No</w:t>
      </w:r>
    </w:p>
    <w:p w14:paraId="33D772EA" w14:textId="77777777" w:rsidR="0004354A" w:rsidRDefault="00B14917" w:rsidP="00685FB6">
      <w:pPr>
        <w:pStyle w:val="KeywordDescriptions"/>
        <w:rPr>
          <w:b/>
        </w:rPr>
      </w:pPr>
      <w:r>
        <w:rPr>
          <w:i/>
        </w:rPr>
        <w:t>Direction</w:t>
      </w:r>
      <w:r w:rsidR="0004354A" w:rsidRPr="008A57D9">
        <w:rPr>
          <w:i/>
        </w:rPr>
        <w:t>:</w:t>
      </w:r>
      <w:r w:rsidR="0004354A">
        <w:tab/>
      </w:r>
      <w:proofErr w:type="spellStart"/>
      <w:r>
        <w:t>Tx</w:t>
      </w:r>
      <w:proofErr w:type="spellEnd"/>
      <w:r>
        <w:t>, Rx</w:t>
      </w:r>
    </w:p>
    <w:p w14:paraId="6B605046" w14:textId="77777777" w:rsidR="0004354A" w:rsidRDefault="003A109E">
      <w:pPr>
        <w:pStyle w:val="KeywordDescriptions"/>
        <w:rPr>
          <w:b/>
        </w:rPr>
      </w:pPr>
      <w:r w:rsidRPr="003A109E">
        <w:rPr>
          <w:i/>
        </w:rPr>
        <w:t>Descriptors</w:t>
      </w:r>
      <w:r w:rsidR="0004354A" w:rsidRPr="00AE08D7">
        <w:t>:</w:t>
      </w:r>
    </w:p>
    <w:p w14:paraId="68F48264" w14:textId="77777777" w:rsidR="0004354A" w:rsidRPr="00314A6D" w:rsidRDefault="0004354A" w:rsidP="003857C0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</w:r>
      <w:r w:rsidR="00AA5982">
        <w:t>Info</w:t>
      </w:r>
      <w:r w:rsidR="00FD2344">
        <w:t>,</w:t>
      </w:r>
      <w:r w:rsidR="00E751F9">
        <w:t xml:space="preserve"> Dep</w:t>
      </w:r>
    </w:p>
    <w:p w14:paraId="073B2500" w14:textId="77777777" w:rsidR="0097518A" w:rsidRPr="00314A6D" w:rsidRDefault="0004354A" w:rsidP="003857C0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</w:r>
      <w:r w:rsidR="00AA5982">
        <w:t>String</w:t>
      </w:r>
    </w:p>
    <w:p w14:paraId="03072F58" w14:textId="77777777" w:rsidR="0004354A" w:rsidRDefault="0004354A" w:rsidP="003857C0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</w:r>
      <w:r w:rsidR="00AA5982">
        <w:t>Value, List, Corner</w:t>
      </w:r>
    </w:p>
    <w:p w14:paraId="45AFFB3D" w14:textId="77777777" w:rsidR="0004354A" w:rsidRDefault="0004354A" w:rsidP="00500B80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</w:r>
      <w:r w:rsidR="007712D4">
        <w:t>&lt;</w:t>
      </w:r>
      <w:r w:rsidR="003412FF">
        <w:t>s</w:t>
      </w:r>
      <w:r w:rsidR="007712D4">
        <w:t>tring literal&gt;</w:t>
      </w:r>
    </w:p>
    <w:p w14:paraId="0B463CD1" w14:textId="77777777" w:rsidR="0004354A" w:rsidRPr="00A52BFD" w:rsidRDefault="0004354A" w:rsidP="003857C0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 w:rsidR="00AA5982">
        <w:t>&lt;</w:t>
      </w:r>
      <w:r w:rsidR="003412FF">
        <w:t>s</w:t>
      </w:r>
      <w:r w:rsidR="00AA5982">
        <w:t>tring &gt;</w:t>
      </w:r>
    </w:p>
    <w:p w14:paraId="2097C664" w14:textId="772885ED" w:rsidR="00AA5982" w:rsidRDefault="0004354A" w:rsidP="00AA5982"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="00AA5982">
        <w:t xml:space="preserve">This parameter </w:t>
      </w:r>
      <w:r w:rsidR="00282DAA">
        <w:t>provides the file reference for a</w:t>
      </w:r>
      <w:r w:rsidR="00B14917">
        <w:t xml:space="preserve"> 4-port Touchstone</w:t>
      </w:r>
      <w:r w:rsidR="007712D4">
        <w:t xml:space="preserve"> </w:t>
      </w:r>
      <w:r w:rsidR="00AA5982">
        <w:t>file to be used in the Analog Circuit</w:t>
      </w:r>
      <w:r w:rsidR="00C260FE">
        <w:t xml:space="preserve">.  </w:t>
      </w:r>
      <w:r w:rsidR="00AA5982">
        <w:t xml:space="preserve">See the Analog Circuit </w:t>
      </w:r>
      <w:r w:rsidR="002C4FAB">
        <w:t>d</w:t>
      </w:r>
      <w:r w:rsidR="00AA5982">
        <w:t>efinitions above for the p</w:t>
      </w:r>
      <w:r w:rsidR="00FD2344">
        <w:t>ort</w:t>
      </w:r>
      <w:r w:rsidR="00AA5982">
        <w:t xml:space="preserve"> order associated with the </w:t>
      </w:r>
      <w:r w:rsidR="00FD2344">
        <w:t>Touchstone</w:t>
      </w:r>
      <w:r w:rsidR="007712D4">
        <w:t xml:space="preserve"> </w:t>
      </w:r>
      <w:r w:rsidR="00AA5982">
        <w:t>file</w:t>
      </w:r>
      <w:r w:rsidR="00282DAA">
        <w:t xml:space="preserve"> data</w:t>
      </w:r>
      <w:r w:rsidR="00AA5982">
        <w:t>.</w:t>
      </w:r>
    </w:p>
    <w:p w14:paraId="79A2A119" w14:textId="77777777" w:rsidR="002C4FAB" w:rsidRDefault="002C4FAB" w:rsidP="00AA5982"/>
    <w:p w14:paraId="6F0B33D1" w14:textId="77777777" w:rsidR="0004354A" w:rsidRPr="00AE08D7" w:rsidRDefault="00B95248">
      <w:pPr>
        <w:pStyle w:val="KeywordDescriptions"/>
      </w:pPr>
      <w:r w:rsidRPr="00B95248">
        <w:rPr>
          <w:i/>
        </w:rPr>
        <w:t>Examples:</w:t>
      </w:r>
    </w:p>
    <w:p w14:paraId="1BCFBCF5" w14:textId="77777777" w:rsidR="0004354A" w:rsidRDefault="0004354A" w:rsidP="00FE2BDD">
      <w:pPr>
        <w:pStyle w:val="Exampletext"/>
      </w:pPr>
      <w:r>
        <w:t>(</w:t>
      </w:r>
      <w:r w:rsidR="009D39D8">
        <w:t xml:space="preserve">Ts4file </w:t>
      </w:r>
      <w:r>
        <w:t xml:space="preserve">(Usage </w:t>
      </w:r>
      <w:proofErr w:type="gramStart"/>
      <w:r w:rsidR="00AA5982">
        <w:t>Info</w:t>
      </w:r>
      <w:r>
        <w:t>)(</w:t>
      </w:r>
      <w:proofErr w:type="gramEnd"/>
      <w:r>
        <w:t xml:space="preserve">Type </w:t>
      </w:r>
      <w:r w:rsidR="00AA5982">
        <w:t>String)(Corner “typ.s4p” “min.s4p” “max.s4p”)</w:t>
      </w:r>
      <w:r>
        <w:t>)</w:t>
      </w:r>
    </w:p>
    <w:p w14:paraId="0B90C95D" w14:textId="77777777" w:rsidR="00EB575E" w:rsidRDefault="00EB575E" w:rsidP="00FE2BDD">
      <w:pPr>
        <w:pStyle w:val="Exampletext"/>
      </w:pPr>
    </w:p>
    <w:p w14:paraId="4C89BDC4" w14:textId="77777777" w:rsidR="00EB575E" w:rsidRDefault="00EB575E" w:rsidP="00FE2BDD">
      <w:pPr>
        <w:pStyle w:val="Exampletext"/>
      </w:pPr>
    </w:p>
    <w:p w14:paraId="5B41DEE5" w14:textId="77777777" w:rsidR="001F2522" w:rsidRDefault="001F2522" w:rsidP="003E691B">
      <w:pPr>
        <w:pStyle w:val="Keyword"/>
        <w:spacing w:before="0" w:after="80"/>
      </w:pPr>
    </w:p>
    <w:p w14:paraId="0910D71A" w14:textId="77777777" w:rsidR="001F2522" w:rsidRDefault="001F2522" w:rsidP="003E691B">
      <w:pPr>
        <w:pStyle w:val="Keyword"/>
        <w:spacing w:before="0" w:after="80"/>
      </w:pPr>
    </w:p>
    <w:p w14:paraId="6618C71A" w14:textId="77777777" w:rsidR="00A968CC" w:rsidRDefault="00A968CC" w:rsidP="00CD35E2"/>
    <w:p w14:paraId="5F9B154C" w14:textId="77777777" w:rsidR="00947707" w:rsidRDefault="00947707" w:rsidP="00CD35E2"/>
    <w:p w14:paraId="5B8CF12E" w14:textId="172F4A86" w:rsidR="003E691B" w:rsidRPr="00F0603A" w:rsidDel="00F44E07" w:rsidRDefault="003E691B" w:rsidP="003E691B">
      <w:pPr>
        <w:pStyle w:val="Keyword"/>
        <w:spacing w:before="0" w:after="80"/>
        <w:rPr>
          <w:del w:id="51" w:author="Author"/>
        </w:rPr>
      </w:pPr>
      <w:del w:id="52" w:author="Author">
        <w:r w:rsidDel="00F44E07">
          <w:rPr>
            <w:i/>
          </w:rPr>
          <w:delText>Parameter</w:delText>
        </w:r>
        <w:r w:rsidRPr="00AE08D7" w:rsidDel="00F44E07">
          <w:rPr>
            <w:i/>
          </w:rPr>
          <w:delText>:</w:delText>
        </w:r>
        <w:r w:rsidDel="00F44E07">
          <w:tab/>
        </w:r>
        <w:r w:rsidDel="00F44E07">
          <w:rPr>
            <w:b/>
          </w:rPr>
          <w:delText>Ts4file_</w:delText>
        </w:r>
        <w:r w:rsidR="00223965" w:rsidDel="00F44E07">
          <w:rPr>
            <w:b/>
          </w:rPr>
          <w:delText>Boundary</w:delText>
        </w:r>
      </w:del>
    </w:p>
    <w:p w14:paraId="490D531E" w14:textId="1D0EBF17" w:rsidR="003E691B" w:rsidRPr="006318D7" w:rsidDel="00F44E07" w:rsidRDefault="003E691B" w:rsidP="003E691B">
      <w:pPr>
        <w:pStyle w:val="KeywordDescriptions"/>
        <w:rPr>
          <w:del w:id="53" w:author="Author"/>
        </w:rPr>
      </w:pPr>
      <w:del w:id="54" w:author="Author">
        <w:r w:rsidRPr="008A57D9" w:rsidDel="00F44E07">
          <w:rPr>
            <w:i/>
          </w:rPr>
          <w:delText>Required:</w:delText>
        </w:r>
        <w:r w:rsidDel="00F44E07">
          <w:tab/>
          <w:delText>No</w:delText>
        </w:r>
        <w:r w:rsidR="002C4FAB" w:rsidDel="00F44E07">
          <w:delText xml:space="preserve">, illegal when the parameter </w:delText>
        </w:r>
        <w:r w:rsidR="002C4FAB" w:rsidDel="00F44E07">
          <w:rPr>
            <w:b/>
          </w:rPr>
          <w:delText>Ts4file</w:delText>
        </w:r>
        <w:r w:rsidR="002C4FAB" w:rsidDel="00F44E07">
          <w:delText xml:space="preserve"> is not present.</w:delText>
        </w:r>
      </w:del>
    </w:p>
    <w:p w14:paraId="1F3A84D6" w14:textId="48F60889" w:rsidR="003E691B" w:rsidDel="00F44E07" w:rsidRDefault="003E691B" w:rsidP="003E691B">
      <w:pPr>
        <w:pStyle w:val="KeywordDescriptions"/>
        <w:rPr>
          <w:del w:id="55" w:author="Author"/>
          <w:b/>
        </w:rPr>
      </w:pPr>
      <w:del w:id="56" w:author="Author">
        <w:r w:rsidDel="00F44E07">
          <w:rPr>
            <w:i/>
          </w:rPr>
          <w:delText>Direction</w:delText>
        </w:r>
        <w:r w:rsidRPr="008A57D9" w:rsidDel="00F44E07">
          <w:rPr>
            <w:i/>
          </w:rPr>
          <w:delText>:</w:delText>
        </w:r>
        <w:r w:rsidDel="00F44E07">
          <w:tab/>
          <w:delText>Tx, Rx</w:delText>
        </w:r>
      </w:del>
    </w:p>
    <w:p w14:paraId="2306BE8A" w14:textId="60A5A04B" w:rsidR="003E691B" w:rsidDel="00F44E07" w:rsidRDefault="003E691B" w:rsidP="003E691B">
      <w:pPr>
        <w:pStyle w:val="KeywordDescriptions"/>
        <w:rPr>
          <w:del w:id="57" w:author="Author"/>
          <w:b/>
        </w:rPr>
      </w:pPr>
      <w:del w:id="58" w:author="Author">
        <w:r w:rsidRPr="003A109E" w:rsidDel="00F44E07">
          <w:rPr>
            <w:i/>
          </w:rPr>
          <w:delText>Descriptors</w:delText>
        </w:r>
        <w:r w:rsidRPr="00AE08D7" w:rsidDel="00F44E07">
          <w:delText>:</w:delText>
        </w:r>
      </w:del>
    </w:p>
    <w:p w14:paraId="54C881D5" w14:textId="731F41CB" w:rsidR="003E691B" w:rsidRPr="00314A6D" w:rsidDel="00F44E07" w:rsidRDefault="003E691B" w:rsidP="003E691B">
      <w:pPr>
        <w:pStyle w:val="ListContinue"/>
        <w:spacing w:after="80"/>
        <w:rPr>
          <w:del w:id="59" w:author="Author"/>
          <w:b/>
        </w:rPr>
      </w:pPr>
      <w:del w:id="60" w:author="Author">
        <w:r w:rsidRPr="0094162C" w:rsidDel="00F44E07">
          <w:delText>Usage:</w:delText>
        </w:r>
        <w:r w:rsidRPr="0094162C" w:rsidDel="00F44E07">
          <w:tab/>
        </w:r>
        <w:r w:rsidDel="00F44E07">
          <w:tab/>
          <w:delText>Info, Dep</w:delText>
        </w:r>
      </w:del>
    </w:p>
    <w:p w14:paraId="2B29B015" w14:textId="1B753EAF" w:rsidR="003E691B" w:rsidRPr="00314A6D" w:rsidDel="00F44E07" w:rsidRDefault="003E691B" w:rsidP="003E691B">
      <w:pPr>
        <w:pStyle w:val="ListContinue"/>
        <w:spacing w:after="80"/>
        <w:rPr>
          <w:del w:id="61" w:author="Author"/>
          <w:b/>
        </w:rPr>
      </w:pPr>
      <w:del w:id="62" w:author="Author">
        <w:r w:rsidRPr="0094162C" w:rsidDel="00F44E07">
          <w:delText>Type:</w:delText>
        </w:r>
        <w:r w:rsidDel="00F44E07">
          <w:tab/>
        </w:r>
        <w:r w:rsidDel="00F44E07">
          <w:tab/>
          <w:delText>String</w:delText>
        </w:r>
      </w:del>
    </w:p>
    <w:p w14:paraId="7954D816" w14:textId="593BAD36" w:rsidR="003E691B" w:rsidDel="00F44E07" w:rsidRDefault="003E691B" w:rsidP="003E691B">
      <w:pPr>
        <w:pStyle w:val="ListContinue"/>
        <w:spacing w:after="80"/>
        <w:rPr>
          <w:del w:id="63" w:author="Author"/>
          <w:b/>
        </w:rPr>
      </w:pPr>
      <w:del w:id="64" w:author="Author">
        <w:r w:rsidRPr="0094162C" w:rsidDel="00F44E07">
          <w:delText>Format:</w:delText>
        </w:r>
        <w:r w:rsidDel="00F44E07">
          <w:tab/>
        </w:r>
        <w:r w:rsidDel="00F44E07">
          <w:tab/>
        </w:r>
        <w:r w:rsidR="00397EF6" w:rsidDel="00F44E07">
          <w:delText>Value</w:delText>
        </w:r>
      </w:del>
    </w:p>
    <w:p w14:paraId="46F2C89D" w14:textId="00D0ED84" w:rsidR="003E691B" w:rsidDel="00F44E07" w:rsidRDefault="003E691B" w:rsidP="003E691B">
      <w:pPr>
        <w:pStyle w:val="ListContinue"/>
        <w:spacing w:after="80"/>
        <w:ind w:left="2160" w:hanging="1800"/>
        <w:rPr>
          <w:del w:id="65" w:author="Author"/>
          <w:b/>
          <w:i/>
        </w:rPr>
      </w:pPr>
      <w:del w:id="66" w:author="Author">
        <w:r w:rsidRPr="0094162C" w:rsidDel="00F44E07">
          <w:delText>Default:</w:delText>
        </w:r>
        <w:r w:rsidDel="00F44E07">
          <w:tab/>
          <w:delText>&lt;</w:delText>
        </w:r>
        <w:r w:rsidR="003412FF" w:rsidDel="00F44E07">
          <w:delText>s</w:delText>
        </w:r>
        <w:r w:rsidDel="00F44E07">
          <w:delText>tring literal&gt;</w:delText>
        </w:r>
      </w:del>
    </w:p>
    <w:p w14:paraId="6B071C5A" w14:textId="0ED114E5" w:rsidR="003E691B" w:rsidRPr="00A52BFD" w:rsidDel="00F44E07" w:rsidRDefault="003E691B" w:rsidP="003E691B">
      <w:pPr>
        <w:pStyle w:val="ListContinue"/>
        <w:spacing w:after="80"/>
        <w:rPr>
          <w:del w:id="67" w:author="Author"/>
          <w:b/>
          <w:i/>
        </w:rPr>
      </w:pPr>
      <w:del w:id="68" w:author="Author">
        <w:r w:rsidRPr="0094162C" w:rsidDel="00F44E07">
          <w:delText>Description:</w:delText>
        </w:r>
        <w:r w:rsidDel="00F44E07">
          <w:rPr>
            <w:i/>
          </w:rPr>
          <w:tab/>
        </w:r>
        <w:r w:rsidDel="00F44E07">
          <w:delText>&lt;</w:delText>
        </w:r>
        <w:r w:rsidR="003412FF" w:rsidDel="00F44E07">
          <w:delText>s</w:delText>
        </w:r>
        <w:r w:rsidDel="00F44E07">
          <w:delText>tring &gt;</w:delText>
        </w:r>
      </w:del>
    </w:p>
    <w:p w14:paraId="0AD7A96D" w14:textId="083C736A" w:rsidR="003E691B" w:rsidDel="00F44E07" w:rsidRDefault="003E691B" w:rsidP="003E691B">
      <w:pPr>
        <w:rPr>
          <w:del w:id="69" w:author="Author"/>
        </w:rPr>
      </w:pPr>
      <w:del w:id="70" w:author="Author">
        <w:r w:rsidDel="00F44E07">
          <w:rPr>
            <w:i/>
          </w:rPr>
          <w:delText>Definition</w:delText>
        </w:r>
        <w:r w:rsidRPr="00AE08D7" w:rsidDel="00F44E07">
          <w:rPr>
            <w:i/>
          </w:rPr>
          <w:delText>:</w:delText>
        </w:r>
        <w:r w:rsidDel="00F44E07">
          <w:tab/>
          <w:delText xml:space="preserve">This parameter provides the information about what the 4-port Touchstone file data </w:delText>
        </w:r>
        <w:r w:rsidR="00E249F0" w:rsidDel="00F44E07">
          <w:delText>represent</w:delText>
        </w:r>
        <w:r w:rsidDel="00F44E07">
          <w:delText>s</w:delText>
        </w:r>
        <w:r w:rsidR="00C260FE" w:rsidDel="00F44E07">
          <w:delText xml:space="preserve">.  </w:delText>
        </w:r>
        <w:r w:rsidDel="00F44E07">
          <w:delText xml:space="preserve">The data may </w:delText>
        </w:r>
        <w:r w:rsidR="00CA3A6E" w:rsidDel="00F44E07">
          <w:delText xml:space="preserve">describe the buffer only, or include the on-die interconnect and/or the </w:delText>
        </w:r>
        <w:r w:rsidR="00CA3A6E" w:rsidDel="00F44E07">
          <w:lastRenderedPageBreak/>
          <w:delText>package information also</w:delText>
        </w:r>
        <w:r w:rsidR="00C260FE" w:rsidDel="00F44E07">
          <w:delText xml:space="preserve">.  </w:delText>
        </w:r>
        <w:r w:rsidDel="00F44E07">
          <w:delText>Th</w:delText>
        </w:r>
        <w:r w:rsidR="00E249F0" w:rsidDel="00F44E07">
          <w:delText>e</w:delText>
        </w:r>
        <w:r w:rsidR="00397EF6" w:rsidDel="00F44E07">
          <w:delText xml:space="preserve"> value can be one of the following three strings</w:delText>
        </w:r>
        <w:r w:rsidR="00E249F0" w:rsidDel="00F44E07">
          <w:delText>: “buffer”, “pad”, or “p</w:delText>
        </w:r>
        <w:r w:rsidR="003412FF" w:rsidDel="00F44E07">
          <w:delText>in</w:delText>
        </w:r>
        <w:r w:rsidR="00E249F0" w:rsidDel="00F44E07">
          <w:delText>”</w:delText>
        </w:r>
        <w:r w:rsidR="00C260FE" w:rsidDel="00F44E07">
          <w:delText xml:space="preserve">.  </w:delText>
        </w:r>
        <w:r w:rsidR="00397EF6" w:rsidDel="00F44E07">
          <w:delText>If this parameter is not specified, the default is equivalent to “</w:delText>
        </w:r>
        <w:r w:rsidR="00D572F0" w:rsidDel="00F44E07">
          <w:delText>pad</w:delText>
        </w:r>
        <w:r w:rsidR="00397EF6" w:rsidDel="00F44E07">
          <w:delText>”</w:delText>
        </w:r>
        <w:r w:rsidR="00C260FE" w:rsidDel="00F44E07">
          <w:delText>.</w:delText>
        </w:r>
      </w:del>
    </w:p>
    <w:p w14:paraId="0E8B7079" w14:textId="12244CCD" w:rsidR="00E249F0" w:rsidDel="00F44E07" w:rsidRDefault="00E249F0" w:rsidP="003E691B">
      <w:pPr>
        <w:rPr>
          <w:del w:id="71" w:author="Author"/>
        </w:rPr>
      </w:pPr>
    </w:p>
    <w:p w14:paraId="16669C70" w14:textId="2DA2425A" w:rsidR="003E691B" w:rsidRPr="00AE08D7" w:rsidDel="00F44E07" w:rsidRDefault="003E691B" w:rsidP="003E691B">
      <w:pPr>
        <w:pStyle w:val="KeywordDescriptions"/>
        <w:rPr>
          <w:del w:id="72" w:author="Author"/>
        </w:rPr>
      </w:pPr>
      <w:del w:id="73" w:author="Author">
        <w:r w:rsidRPr="00B95248" w:rsidDel="00F44E07">
          <w:rPr>
            <w:i/>
          </w:rPr>
          <w:delText>Examples:</w:delText>
        </w:r>
      </w:del>
    </w:p>
    <w:p w14:paraId="798C3D4A" w14:textId="46B9729D" w:rsidR="003E691B" w:rsidDel="00F44E07" w:rsidRDefault="003E691B" w:rsidP="003E691B">
      <w:pPr>
        <w:pStyle w:val="Exampletext"/>
        <w:rPr>
          <w:del w:id="74" w:author="Author"/>
        </w:rPr>
      </w:pPr>
      <w:del w:id="75" w:author="Author">
        <w:r w:rsidDel="00F44E07">
          <w:delText>(Ts4file</w:delText>
        </w:r>
        <w:r w:rsidR="00A350F8" w:rsidDel="00F44E07">
          <w:delText>_</w:delText>
        </w:r>
        <w:r w:rsidR="00223965" w:rsidDel="00F44E07">
          <w:delText>Boundary</w:delText>
        </w:r>
        <w:r w:rsidDel="00F44E07">
          <w:delText xml:space="preserve"> (Usage Info)(Type String)(</w:delText>
        </w:r>
        <w:r w:rsidR="00A350F8" w:rsidDel="00F44E07">
          <w:delText xml:space="preserve">Value </w:delText>
        </w:r>
        <w:r w:rsidDel="00F44E07">
          <w:delText>“</w:delText>
        </w:r>
        <w:r w:rsidR="00A350F8" w:rsidDel="00F44E07">
          <w:delText>pad</w:delText>
        </w:r>
        <w:r w:rsidDel="00F44E07">
          <w:delText>”))</w:delText>
        </w:r>
      </w:del>
    </w:p>
    <w:p w14:paraId="14184076" w14:textId="536EBA2A" w:rsidR="003E691B" w:rsidDel="00F44E07" w:rsidRDefault="003E691B" w:rsidP="003E691B">
      <w:pPr>
        <w:pStyle w:val="Exampletext"/>
        <w:rPr>
          <w:del w:id="76" w:author="Author"/>
        </w:rPr>
      </w:pPr>
    </w:p>
    <w:p w14:paraId="016DBD06" w14:textId="59E8C1E3" w:rsidR="003E691B" w:rsidDel="00F44E07" w:rsidRDefault="003E691B" w:rsidP="003E691B">
      <w:pPr>
        <w:pStyle w:val="Exampletext"/>
        <w:rPr>
          <w:del w:id="77" w:author="Author"/>
        </w:rPr>
      </w:pPr>
    </w:p>
    <w:p w14:paraId="41579EE8" w14:textId="5162F921" w:rsidR="00D572F0" w:rsidDel="00F44E07" w:rsidRDefault="00D572F0" w:rsidP="00D572F0">
      <w:pPr>
        <w:pStyle w:val="Keyword"/>
        <w:spacing w:before="0" w:after="80"/>
        <w:rPr>
          <w:del w:id="78" w:author="Author"/>
        </w:rPr>
      </w:pPr>
    </w:p>
    <w:p w14:paraId="59780A31" w14:textId="5CFC54C2" w:rsidR="00D572F0" w:rsidDel="00F44E07" w:rsidRDefault="00D572F0" w:rsidP="00D572F0">
      <w:pPr>
        <w:rPr>
          <w:del w:id="79" w:author="Author"/>
        </w:rPr>
      </w:pPr>
    </w:p>
    <w:p w14:paraId="6D2BD775" w14:textId="574C7449" w:rsidR="00D572F0" w:rsidDel="00F44E07" w:rsidRDefault="00D572F0" w:rsidP="00D572F0">
      <w:pPr>
        <w:rPr>
          <w:del w:id="80" w:author="Author"/>
        </w:rPr>
      </w:pPr>
    </w:p>
    <w:p w14:paraId="45F5A5A8" w14:textId="36D54609" w:rsidR="00D572F0" w:rsidRPr="00F0603A" w:rsidDel="00F44E07" w:rsidRDefault="00D572F0" w:rsidP="00D572F0">
      <w:pPr>
        <w:pStyle w:val="Keyword"/>
        <w:spacing w:before="0" w:after="80"/>
        <w:rPr>
          <w:del w:id="81" w:author="Author"/>
        </w:rPr>
      </w:pPr>
      <w:del w:id="82" w:author="Author">
        <w:r w:rsidDel="00F44E07">
          <w:rPr>
            <w:i/>
          </w:rPr>
          <w:delText>Parameter</w:delText>
        </w:r>
        <w:r w:rsidRPr="00AE08D7" w:rsidDel="00F44E07">
          <w:rPr>
            <w:i/>
          </w:rPr>
          <w:delText>:</w:delText>
        </w:r>
        <w:r w:rsidDel="00F44E07">
          <w:tab/>
        </w:r>
        <w:r w:rsidDel="00F44E07">
          <w:rPr>
            <w:b/>
          </w:rPr>
          <w:delText>Ts4file_Package_Options</w:delText>
        </w:r>
      </w:del>
    </w:p>
    <w:p w14:paraId="7BE0E523" w14:textId="345D7C01" w:rsidR="00D572F0" w:rsidRPr="006318D7" w:rsidDel="00F44E07" w:rsidRDefault="00D572F0" w:rsidP="00D572F0">
      <w:pPr>
        <w:pStyle w:val="KeywordDescriptions"/>
        <w:rPr>
          <w:del w:id="83" w:author="Author"/>
        </w:rPr>
      </w:pPr>
      <w:del w:id="84" w:author="Author">
        <w:r w:rsidRPr="008A57D9" w:rsidDel="00F44E07">
          <w:rPr>
            <w:i/>
          </w:rPr>
          <w:delText>Required:</w:delText>
        </w:r>
        <w:r w:rsidDel="00F44E07">
          <w:tab/>
          <w:delText xml:space="preserve">Yes, when the parameter </w:delText>
        </w:r>
        <w:r w:rsidDel="00F44E07">
          <w:rPr>
            <w:b/>
          </w:rPr>
          <w:delText>Ts4file</w:delText>
        </w:r>
        <w:r w:rsidDel="00F44E07">
          <w:delText xml:space="preserve"> is present</w:delText>
        </w:r>
        <w:r w:rsidR="0029122A" w:rsidDel="00F44E07">
          <w:delText xml:space="preserve"> and the parameter </w:delText>
        </w:r>
        <w:r w:rsidR="0029122A" w:rsidDel="00F44E07">
          <w:rPr>
            <w:b/>
          </w:rPr>
          <w:delText>Ts4file_Boundary</w:delText>
        </w:r>
        <w:r w:rsidR="0029122A" w:rsidDel="00F44E07">
          <w:delText xml:space="preserve"> is either not present or is present and its value is different from “pin”</w:delText>
        </w:r>
        <w:r w:rsidDel="00F44E07">
          <w:delText>.</w:delText>
        </w:r>
        <w:r w:rsidR="0029122A" w:rsidDel="00F44E07">
          <w:delText xml:space="preserve"> Otherwise, illegal.</w:delText>
        </w:r>
      </w:del>
    </w:p>
    <w:p w14:paraId="7DC35803" w14:textId="598CEA8C" w:rsidR="00D572F0" w:rsidDel="00F44E07" w:rsidRDefault="00D572F0" w:rsidP="00D572F0">
      <w:pPr>
        <w:pStyle w:val="KeywordDescriptions"/>
        <w:rPr>
          <w:del w:id="85" w:author="Author"/>
          <w:b/>
        </w:rPr>
      </w:pPr>
      <w:del w:id="86" w:author="Author">
        <w:r w:rsidDel="00F44E07">
          <w:rPr>
            <w:i/>
          </w:rPr>
          <w:delText>Direction</w:delText>
        </w:r>
        <w:r w:rsidRPr="008A57D9" w:rsidDel="00F44E07">
          <w:rPr>
            <w:i/>
          </w:rPr>
          <w:delText>:</w:delText>
        </w:r>
        <w:r w:rsidDel="00F44E07">
          <w:tab/>
          <w:delText>Tx, Rx</w:delText>
        </w:r>
      </w:del>
    </w:p>
    <w:p w14:paraId="4A14654C" w14:textId="338BE94C" w:rsidR="00D572F0" w:rsidDel="00F44E07" w:rsidRDefault="00D572F0" w:rsidP="00D572F0">
      <w:pPr>
        <w:pStyle w:val="KeywordDescriptions"/>
        <w:rPr>
          <w:del w:id="87" w:author="Author"/>
          <w:b/>
        </w:rPr>
      </w:pPr>
      <w:del w:id="88" w:author="Author">
        <w:r w:rsidRPr="003A109E" w:rsidDel="00F44E07">
          <w:rPr>
            <w:i/>
          </w:rPr>
          <w:delText>Descriptors</w:delText>
        </w:r>
        <w:r w:rsidRPr="00AE08D7" w:rsidDel="00F44E07">
          <w:delText>:</w:delText>
        </w:r>
      </w:del>
    </w:p>
    <w:p w14:paraId="0B7EF858" w14:textId="05A3F363" w:rsidR="00D572F0" w:rsidRPr="00314A6D" w:rsidDel="00F44E07" w:rsidRDefault="00D572F0" w:rsidP="00D572F0">
      <w:pPr>
        <w:pStyle w:val="ListContinue"/>
        <w:spacing w:after="80"/>
        <w:rPr>
          <w:del w:id="89" w:author="Author"/>
          <w:b/>
        </w:rPr>
      </w:pPr>
      <w:del w:id="90" w:author="Author">
        <w:r w:rsidRPr="0094162C" w:rsidDel="00F44E07">
          <w:delText>Usage:</w:delText>
        </w:r>
        <w:r w:rsidRPr="0094162C" w:rsidDel="00F44E07">
          <w:tab/>
        </w:r>
        <w:r w:rsidDel="00F44E07">
          <w:tab/>
          <w:delText>Info, Dep</w:delText>
        </w:r>
      </w:del>
    </w:p>
    <w:p w14:paraId="2109F261" w14:textId="4FB3CDB8" w:rsidR="00D572F0" w:rsidRPr="00314A6D" w:rsidDel="00F44E07" w:rsidRDefault="00D572F0" w:rsidP="00D572F0">
      <w:pPr>
        <w:pStyle w:val="ListContinue"/>
        <w:spacing w:after="80"/>
        <w:rPr>
          <w:del w:id="91" w:author="Author"/>
          <w:b/>
        </w:rPr>
      </w:pPr>
      <w:del w:id="92" w:author="Author">
        <w:r w:rsidRPr="0094162C" w:rsidDel="00F44E07">
          <w:delText>Type:</w:delText>
        </w:r>
        <w:r w:rsidDel="00F44E07">
          <w:tab/>
        </w:r>
        <w:r w:rsidDel="00F44E07">
          <w:tab/>
          <w:delText>String</w:delText>
        </w:r>
      </w:del>
    </w:p>
    <w:p w14:paraId="15A445BD" w14:textId="35254ED2" w:rsidR="00D572F0" w:rsidDel="00F44E07" w:rsidRDefault="00D572F0" w:rsidP="00D572F0">
      <w:pPr>
        <w:pStyle w:val="ListContinue"/>
        <w:spacing w:after="80"/>
        <w:rPr>
          <w:del w:id="93" w:author="Author"/>
          <w:b/>
        </w:rPr>
      </w:pPr>
      <w:del w:id="94" w:author="Author">
        <w:r w:rsidRPr="0094162C" w:rsidDel="00F44E07">
          <w:delText>Format:</w:delText>
        </w:r>
        <w:r w:rsidDel="00F44E07">
          <w:tab/>
        </w:r>
        <w:r w:rsidDel="00F44E07">
          <w:tab/>
          <w:delText>Value</w:delText>
        </w:r>
        <w:r w:rsidR="0029122A" w:rsidDel="00F44E07">
          <w:delText>, List</w:delText>
        </w:r>
      </w:del>
    </w:p>
    <w:p w14:paraId="5A14169C" w14:textId="2332DB81" w:rsidR="00D572F0" w:rsidDel="00F44E07" w:rsidRDefault="00D572F0" w:rsidP="00D572F0">
      <w:pPr>
        <w:pStyle w:val="ListContinue"/>
        <w:spacing w:after="80"/>
        <w:ind w:left="2160" w:hanging="1800"/>
        <w:rPr>
          <w:del w:id="95" w:author="Author"/>
          <w:b/>
          <w:i/>
        </w:rPr>
      </w:pPr>
      <w:del w:id="96" w:author="Author">
        <w:r w:rsidRPr="0094162C" w:rsidDel="00F44E07">
          <w:delText>Default:</w:delText>
        </w:r>
        <w:r w:rsidDel="00F44E07">
          <w:tab/>
          <w:delText>&lt;string literal&gt;</w:delText>
        </w:r>
      </w:del>
    </w:p>
    <w:p w14:paraId="4FB44C4B" w14:textId="53699E16" w:rsidR="00D572F0" w:rsidRPr="00A52BFD" w:rsidDel="00F44E07" w:rsidRDefault="00D572F0" w:rsidP="00D572F0">
      <w:pPr>
        <w:pStyle w:val="ListContinue"/>
        <w:spacing w:after="80"/>
        <w:rPr>
          <w:del w:id="97" w:author="Author"/>
          <w:b/>
          <w:i/>
        </w:rPr>
      </w:pPr>
      <w:del w:id="98" w:author="Author">
        <w:r w:rsidRPr="0094162C" w:rsidDel="00F44E07">
          <w:delText>Description:</w:delText>
        </w:r>
        <w:r w:rsidDel="00F44E07">
          <w:rPr>
            <w:i/>
          </w:rPr>
          <w:tab/>
        </w:r>
        <w:r w:rsidDel="00F44E07">
          <w:delText>&lt;string &gt;</w:delText>
        </w:r>
      </w:del>
    </w:p>
    <w:p w14:paraId="52DFA91E" w14:textId="2836FA97" w:rsidR="00D572F0" w:rsidDel="00F44E07" w:rsidRDefault="00D572F0" w:rsidP="00D572F0">
      <w:pPr>
        <w:rPr>
          <w:del w:id="99" w:author="Author"/>
        </w:rPr>
      </w:pPr>
      <w:del w:id="100" w:author="Author">
        <w:r w:rsidDel="00F44E07">
          <w:rPr>
            <w:i/>
          </w:rPr>
          <w:delText>Definition</w:delText>
        </w:r>
        <w:r w:rsidRPr="00AE08D7" w:rsidDel="00F44E07">
          <w:rPr>
            <w:i/>
          </w:rPr>
          <w:delText>:</w:delText>
        </w:r>
        <w:r w:rsidDel="00F44E07">
          <w:tab/>
          <w:delText xml:space="preserve">This parameter provides the information about </w:delText>
        </w:r>
        <w:r w:rsidR="0029122A" w:rsidDel="00F44E07">
          <w:delText>the options in modeling the remaining circuitry up to the “pin” terminals. The values can be one or more of the following "IBIS_file</w:delText>
        </w:r>
        <w:r w:rsidR="004539B9" w:rsidDel="00F44E07">
          <w:delText>_package_data</w:delText>
        </w:r>
        <w:r w:rsidR="0029122A" w:rsidDel="00F44E07">
          <w:delText>”, “ts4file</w:delText>
        </w:r>
        <w:r w:rsidR="004539B9" w:rsidDel="00F44E07">
          <w:delText>_package_data”, “user_defined”.</w:delText>
        </w:r>
        <w:r w:rsidR="002F276E" w:rsidDel="00F44E07">
          <w:delText xml:space="preserve"> For "IBIS_file_package_data” the EDA tool will use the package model provided in the IBIS file. For “ts4file_package_data” the EDA tool will cascade the 4-port network described by the AMI parameter Ts4file_Package_Data in a fashion shown in the diagram above as the “Package” block. For “user_defined” option the user may augment the channel circuitry by the package model of the user’s choice.</w:delText>
        </w:r>
      </w:del>
    </w:p>
    <w:p w14:paraId="6967D5DD" w14:textId="60383BFC" w:rsidR="00D572F0" w:rsidDel="00F44E07" w:rsidRDefault="00D572F0" w:rsidP="00D572F0">
      <w:pPr>
        <w:rPr>
          <w:del w:id="101" w:author="Author"/>
        </w:rPr>
      </w:pPr>
    </w:p>
    <w:p w14:paraId="4F8463B0" w14:textId="161FF104" w:rsidR="00D572F0" w:rsidRPr="00AE08D7" w:rsidDel="00F44E07" w:rsidRDefault="00D572F0" w:rsidP="00D572F0">
      <w:pPr>
        <w:pStyle w:val="KeywordDescriptions"/>
        <w:rPr>
          <w:del w:id="102" w:author="Author"/>
        </w:rPr>
      </w:pPr>
      <w:del w:id="103" w:author="Author">
        <w:r w:rsidRPr="00B95248" w:rsidDel="00F44E07">
          <w:rPr>
            <w:i/>
          </w:rPr>
          <w:delText>Examples:</w:delText>
        </w:r>
      </w:del>
    </w:p>
    <w:p w14:paraId="24F14010" w14:textId="711F0373" w:rsidR="00D572F0" w:rsidDel="00F44E07" w:rsidRDefault="00D572F0" w:rsidP="00D572F0">
      <w:pPr>
        <w:pStyle w:val="Exampletext"/>
        <w:rPr>
          <w:del w:id="104" w:author="Author"/>
        </w:rPr>
      </w:pPr>
      <w:del w:id="105" w:author="Author">
        <w:r w:rsidDel="00F44E07">
          <w:delText>(Ts4file_</w:delText>
        </w:r>
        <w:r w:rsidR="004539B9" w:rsidDel="00F44E07">
          <w:delText>Package Options</w:delText>
        </w:r>
        <w:r w:rsidDel="00F44E07">
          <w:delText xml:space="preserve"> (Usage Info)(Type String)(Value “</w:delText>
        </w:r>
        <w:r w:rsidR="004539B9" w:rsidDel="00F44E07">
          <w:delText>ts4file_package_data</w:delText>
        </w:r>
        <w:r w:rsidDel="00F44E07">
          <w:delText>”))</w:delText>
        </w:r>
      </w:del>
    </w:p>
    <w:p w14:paraId="56337995" w14:textId="4DD45993" w:rsidR="00D572F0" w:rsidDel="00F44E07" w:rsidRDefault="00D572F0" w:rsidP="00D572F0">
      <w:pPr>
        <w:pStyle w:val="Exampletext"/>
        <w:rPr>
          <w:del w:id="106" w:author="Author"/>
        </w:rPr>
      </w:pPr>
    </w:p>
    <w:p w14:paraId="3E698D3E" w14:textId="667D2D8C" w:rsidR="00D572F0" w:rsidDel="00F44E07" w:rsidRDefault="00D572F0" w:rsidP="003E691B">
      <w:pPr>
        <w:pStyle w:val="Exampletext"/>
        <w:rPr>
          <w:del w:id="107" w:author="Author"/>
        </w:rPr>
      </w:pPr>
    </w:p>
    <w:p w14:paraId="2C4BA228" w14:textId="6B494932" w:rsidR="004539B9" w:rsidDel="00F44E07" w:rsidRDefault="004539B9" w:rsidP="004539B9">
      <w:pPr>
        <w:pStyle w:val="Keyword"/>
        <w:spacing w:before="0" w:after="80"/>
        <w:rPr>
          <w:del w:id="108" w:author="Author"/>
        </w:rPr>
      </w:pPr>
    </w:p>
    <w:p w14:paraId="6C989555" w14:textId="2C815C7A" w:rsidR="004539B9" w:rsidRPr="00F0603A" w:rsidDel="00F44E07" w:rsidRDefault="004539B9" w:rsidP="004539B9">
      <w:pPr>
        <w:pStyle w:val="Keyword"/>
        <w:spacing w:before="0" w:after="80"/>
        <w:rPr>
          <w:del w:id="109" w:author="Author"/>
        </w:rPr>
      </w:pPr>
      <w:del w:id="110" w:author="Author">
        <w:r w:rsidDel="00F44E07">
          <w:rPr>
            <w:i/>
          </w:rPr>
          <w:delText>Parameter</w:delText>
        </w:r>
        <w:r w:rsidRPr="00AE08D7" w:rsidDel="00F44E07">
          <w:rPr>
            <w:i/>
          </w:rPr>
          <w:delText>:</w:delText>
        </w:r>
        <w:r w:rsidDel="00F44E07">
          <w:tab/>
        </w:r>
        <w:r w:rsidDel="00F44E07">
          <w:rPr>
            <w:b/>
          </w:rPr>
          <w:delText>Ts4file_Package_Data</w:delText>
        </w:r>
      </w:del>
    </w:p>
    <w:p w14:paraId="1147B775" w14:textId="6FA2501A" w:rsidR="004539B9" w:rsidDel="00F44E07" w:rsidRDefault="004539B9" w:rsidP="004539B9">
      <w:pPr>
        <w:pStyle w:val="Keyword"/>
        <w:spacing w:before="0" w:after="80"/>
        <w:rPr>
          <w:del w:id="111" w:author="Author"/>
        </w:rPr>
      </w:pPr>
      <w:del w:id="112" w:author="Author">
        <w:r w:rsidRPr="008A57D9" w:rsidDel="00F44E07">
          <w:rPr>
            <w:i/>
          </w:rPr>
          <w:delText>Required:</w:delText>
        </w:r>
        <w:r w:rsidDel="00F44E07">
          <w:tab/>
          <w:delText xml:space="preserve">Yes, if the parameter </w:delText>
        </w:r>
        <w:r w:rsidDel="00F44E07">
          <w:rPr>
            <w:b/>
          </w:rPr>
          <w:delText>Ts4</w:delText>
        </w:r>
        <w:r w:rsidR="00585242" w:rsidDel="00F44E07">
          <w:rPr>
            <w:b/>
          </w:rPr>
          <w:delText>file</w:delText>
        </w:r>
        <w:r w:rsidDel="00F44E07">
          <w:rPr>
            <w:b/>
          </w:rPr>
          <w:delText>_Package_Options</w:delText>
        </w:r>
        <w:r w:rsidRPr="004539B9" w:rsidDel="00F44E07">
          <w:delText xml:space="preserve"> </w:delText>
        </w:r>
        <w:r w:rsidDel="00F44E07">
          <w:delText xml:space="preserve">is present and its value or one of </w:delText>
        </w:r>
        <w:r w:rsidR="0017441F" w:rsidDel="00F44E07">
          <w:delText>its</w:delText>
        </w:r>
        <w:r w:rsidDel="00F44E07">
          <w:delText xml:space="preserve"> values is “ts4file_package_data”. Otherwise illegal.</w:delText>
        </w:r>
      </w:del>
    </w:p>
    <w:p w14:paraId="05B64B9F" w14:textId="71009691" w:rsidR="004539B9" w:rsidDel="00F44E07" w:rsidRDefault="004539B9" w:rsidP="004539B9">
      <w:pPr>
        <w:pStyle w:val="KeywordDescriptions"/>
        <w:rPr>
          <w:del w:id="113" w:author="Author"/>
          <w:b/>
        </w:rPr>
      </w:pPr>
      <w:del w:id="114" w:author="Author">
        <w:r w:rsidDel="00F44E07">
          <w:rPr>
            <w:i/>
          </w:rPr>
          <w:delText>Direction</w:delText>
        </w:r>
        <w:r w:rsidRPr="008A57D9" w:rsidDel="00F44E07">
          <w:rPr>
            <w:i/>
          </w:rPr>
          <w:delText>:</w:delText>
        </w:r>
        <w:r w:rsidDel="00F44E07">
          <w:tab/>
          <w:delText>Tx, Rx</w:delText>
        </w:r>
      </w:del>
    </w:p>
    <w:p w14:paraId="3D7FCA22" w14:textId="0C9C7FED" w:rsidR="004539B9" w:rsidDel="00F44E07" w:rsidRDefault="004539B9" w:rsidP="004539B9">
      <w:pPr>
        <w:pStyle w:val="KeywordDescriptions"/>
        <w:rPr>
          <w:del w:id="115" w:author="Author"/>
          <w:b/>
        </w:rPr>
      </w:pPr>
      <w:del w:id="116" w:author="Author">
        <w:r w:rsidRPr="003A109E" w:rsidDel="00F44E07">
          <w:rPr>
            <w:i/>
          </w:rPr>
          <w:delText>Descriptors</w:delText>
        </w:r>
        <w:r w:rsidRPr="00AE08D7" w:rsidDel="00F44E07">
          <w:delText>:</w:delText>
        </w:r>
      </w:del>
    </w:p>
    <w:p w14:paraId="6A7A5D1B" w14:textId="503ABF35" w:rsidR="004539B9" w:rsidRPr="00314A6D" w:rsidDel="00F44E07" w:rsidRDefault="004539B9" w:rsidP="004539B9">
      <w:pPr>
        <w:pStyle w:val="ListContinue"/>
        <w:spacing w:after="80"/>
        <w:rPr>
          <w:del w:id="117" w:author="Author"/>
          <w:b/>
        </w:rPr>
      </w:pPr>
      <w:del w:id="118" w:author="Author">
        <w:r w:rsidRPr="0094162C" w:rsidDel="00F44E07">
          <w:delText>Usage:</w:delText>
        </w:r>
        <w:r w:rsidRPr="0094162C" w:rsidDel="00F44E07">
          <w:tab/>
        </w:r>
        <w:r w:rsidDel="00F44E07">
          <w:tab/>
          <w:delText>Info, Dep</w:delText>
        </w:r>
      </w:del>
    </w:p>
    <w:p w14:paraId="7352BE14" w14:textId="08E28E46" w:rsidR="004539B9" w:rsidRPr="00314A6D" w:rsidDel="00F44E07" w:rsidRDefault="004539B9" w:rsidP="004539B9">
      <w:pPr>
        <w:pStyle w:val="ListContinue"/>
        <w:spacing w:after="80"/>
        <w:rPr>
          <w:del w:id="119" w:author="Author"/>
          <w:b/>
        </w:rPr>
      </w:pPr>
      <w:del w:id="120" w:author="Author">
        <w:r w:rsidRPr="0094162C" w:rsidDel="00F44E07">
          <w:delText>Type:</w:delText>
        </w:r>
        <w:r w:rsidDel="00F44E07">
          <w:tab/>
        </w:r>
        <w:r w:rsidDel="00F44E07">
          <w:tab/>
          <w:delText>String</w:delText>
        </w:r>
      </w:del>
    </w:p>
    <w:p w14:paraId="48530D56" w14:textId="5509E5BA" w:rsidR="004539B9" w:rsidDel="00F44E07" w:rsidRDefault="004539B9" w:rsidP="004539B9">
      <w:pPr>
        <w:pStyle w:val="ListContinue"/>
        <w:spacing w:after="80"/>
        <w:rPr>
          <w:del w:id="121" w:author="Author"/>
          <w:b/>
        </w:rPr>
      </w:pPr>
      <w:del w:id="122" w:author="Author">
        <w:r w:rsidRPr="0094162C" w:rsidDel="00F44E07">
          <w:delText>Format:</w:delText>
        </w:r>
        <w:r w:rsidDel="00F44E07">
          <w:tab/>
        </w:r>
        <w:r w:rsidDel="00F44E07">
          <w:tab/>
          <w:delText>Value, List, Corner</w:delText>
        </w:r>
      </w:del>
    </w:p>
    <w:p w14:paraId="353370B0" w14:textId="5CDF9E57" w:rsidR="004539B9" w:rsidDel="00F44E07" w:rsidRDefault="004539B9" w:rsidP="004539B9">
      <w:pPr>
        <w:pStyle w:val="ListContinue"/>
        <w:spacing w:after="80"/>
        <w:ind w:left="2160" w:hanging="1800"/>
        <w:rPr>
          <w:del w:id="123" w:author="Author"/>
          <w:b/>
          <w:i/>
        </w:rPr>
      </w:pPr>
      <w:del w:id="124" w:author="Author">
        <w:r w:rsidRPr="0094162C" w:rsidDel="00F44E07">
          <w:lastRenderedPageBreak/>
          <w:delText>Default:</w:delText>
        </w:r>
        <w:r w:rsidDel="00F44E07">
          <w:tab/>
          <w:delText>&lt;string literal&gt;</w:delText>
        </w:r>
      </w:del>
    </w:p>
    <w:p w14:paraId="1176DE9E" w14:textId="10DBFBB7" w:rsidR="004539B9" w:rsidRPr="00A52BFD" w:rsidDel="00F44E07" w:rsidRDefault="004539B9" w:rsidP="004539B9">
      <w:pPr>
        <w:pStyle w:val="ListContinue"/>
        <w:spacing w:after="80"/>
        <w:rPr>
          <w:del w:id="125" w:author="Author"/>
          <w:b/>
          <w:i/>
        </w:rPr>
      </w:pPr>
      <w:del w:id="126" w:author="Author">
        <w:r w:rsidRPr="0094162C" w:rsidDel="00F44E07">
          <w:delText>Description:</w:delText>
        </w:r>
        <w:r w:rsidDel="00F44E07">
          <w:rPr>
            <w:i/>
          </w:rPr>
          <w:tab/>
        </w:r>
        <w:r w:rsidDel="00F44E07">
          <w:delText>&lt;string &gt;</w:delText>
        </w:r>
      </w:del>
    </w:p>
    <w:p w14:paraId="1846FC3D" w14:textId="7E31E28E" w:rsidR="004539B9" w:rsidDel="00F44E07" w:rsidRDefault="004539B9" w:rsidP="004539B9">
      <w:pPr>
        <w:rPr>
          <w:del w:id="127" w:author="Author"/>
        </w:rPr>
      </w:pPr>
      <w:del w:id="128" w:author="Author">
        <w:r w:rsidDel="00F44E07">
          <w:rPr>
            <w:i/>
          </w:rPr>
          <w:delText>Definition</w:delText>
        </w:r>
        <w:r w:rsidRPr="00AE08D7" w:rsidDel="00F44E07">
          <w:rPr>
            <w:i/>
          </w:rPr>
          <w:delText>:</w:delText>
        </w:r>
        <w:r w:rsidDel="00F44E07">
          <w:tab/>
          <w:delText xml:space="preserve">This parameter provides the file reference for a 4-port Touchstone file to be used to model the circuitry between the model specified by the parameter </w:delText>
        </w:r>
        <w:r w:rsidRPr="00F44E07" w:rsidDel="00F44E07">
          <w:delText>Ts4file</w:delText>
        </w:r>
        <w:r w:rsidDel="00F44E07">
          <w:delText xml:space="preserve"> and the “pin” terminals.  See the Analog Circuit definitions above for the port order associated with the Touchstone file data.</w:delText>
        </w:r>
      </w:del>
    </w:p>
    <w:p w14:paraId="76476368" w14:textId="5ACD6C5A" w:rsidR="004539B9" w:rsidDel="00F44E07" w:rsidRDefault="004539B9" w:rsidP="004539B9">
      <w:pPr>
        <w:rPr>
          <w:del w:id="129" w:author="Author"/>
        </w:rPr>
      </w:pPr>
    </w:p>
    <w:p w14:paraId="2BBD9647" w14:textId="66C6C90F" w:rsidR="004539B9" w:rsidRPr="00AE08D7" w:rsidDel="00F44E07" w:rsidRDefault="004539B9" w:rsidP="004539B9">
      <w:pPr>
        <w:pStyle w:val="KeywordDescriptions"/>
        <w:rPr>
          <w:del w:id="130" w:author="Author"/>
        </w:rPr>
      </w:pPr>
      <w:del w:id="131" w:author="Author">
        <w:r w:rsidRPr="00B95248" w:rsidDel="00F44E07">
          <w:rPr>
            <w:i/>
          </w:rPr>
          <w:delText>Examples:</w:delText>
        </w:r>
      </w:del>
    </w:p>
    <w:p w14:paraId="233AE142" w14:textId="193009A5" w:rsidR="004539B9" w:rsidDel="00F44E07" w:rsidRDefault="004539B9" w:rsidP="004539B9">
      <w:pPr>
        <w:pStyle w:val="Exampletext"/>
        <w:rPr>
          <w:del w:id="132" w:author="Author"/>
        </w:rPr>
      </w:pPr>
      <w:del w:id="133" w:author="Author">
        <w:r w:rsidDel="00F44E07">
          <w:delText>(Ts4file_Package_Data (Usage Info)(Type String)(Corner “typPackage.s4p” “minPackage.s4p” “maxPackage.s4p”))</w:delText>
        </w:r>
      </w:del>
    </w:p>
    <w:p w14:paraId="24E0750C" w14:textId="77777777" w:rsidR="004539B9" w:rsidRDefault="004539B9" w:rsidP="004539B9">
      <w:pPr>
        <w:pStyle w:val="Exampletext"/>
      </w:pPr>
    </w:p>
    <w:p w14:paraId="6B68DD67" w14:textId="77777777" w:rsidR="004539B9" w:rsidRDefault="004539B9" w:rsidP="004539B9">
      <w:pPr>
        <w:pStyle w:val="Exampletext"/>
      </w:pPr>
    </w:p>
    <w:p w14:paraId="31029DF2" w14:textId="77777777" w:rsidR="004539B9" w:rsidRDefault="004539B9" w:rsidP="004539B9">
      <w:pPr>
        <w:pStyle w:val="Keyword"/>
        <w:spacing w:before="0" w:after="80"/>
      </w:pPr>
    </w:p>
    <w:p w14:paraId="3C981D6D" w14:textId="77777777" w:rsidR="00D572F0" w:rsidRDefault="00D572F0" w:rsidP="003E691B">
      <w:pPr>
        <w:pStyle w:val="Exampletext"/>
      </w:pPr>
    </w:p>
    <w:p w14:paraId="69F92D99" w14:textId="77777777" w:rsidR="00AA5982" w:rsidRDefault="00AA5982" w:rsidP="00FE2BDD">
      <w:pPr>
        <w:pStyle w:val="Exampletext"/>
      </w:pPr>
    </w:p>
    <w:p w14:paraId="17573D0C" w14:textId="77777777" w:rsidR="00346F17" w:rsidRPr="00F0603A" w:rsidRDefault="00346F17" w:rsidP="00346F17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>
        <w:rPr>
          <w:b/>
        </w:rPr>
        <w:t>Tx_V</w:t>
      </w:r>
      <w:proofErr w:type="spellEnd"/>
    </w:p>
    <w:p w14:paraId="08CDBAF9" w14:textId="5B005508" w:rsidR="00346F17" w:rsidRDefault="00346F17" w:rsidP="00346F17">
      <w:pPr>
        <w:pStyle w:val="KeywordDescriptions"/>
        <w:rPr>
          <w:b/>
        </w:rPr>
      </w:pPr>
      <w:r w:rsidRPr="008A57D9">
        <w:rPr>
          <w:i/>
        </w:rPr>
        <w:t>Required:</w:t>
      </w:r>
      <w:r>
        <w:tab/>
        <w:t xml:space="preserve">Yes, if </w:t>
      </w:r>
      <w:proofErr w:type="gramStart"/>
      <w:r w:rsidR="00FD2344">
        <w:t>the .</w:t>
      </w:r>
      <w:proofErr w:type="spellStart"/>
      <w:r w:rsidR="00FD2344">
        <w:t>ami</w:t>
      </w:r>
      <w:proofErr w:type="spellEnd"/>
      <w:proofErr w:type="gramEnd"/>
      <w:r w:rsidR="00FD2344">
        <w:t xml:space="preserve"> file is defined for the </w:t>
      </w:r>
      <w:proofErr w:type="spellStart"/>
      <w:r w:rsidR="00FD2344">
        <w:t>Tx</w:t>
      </w:r>
      <w:proofErr w:type="spellEnd"/>
      <w:r w:rsidR="00FD2344">
        <w:t xml:space="preserve"> direction </w:t>
      </w:r>
      <w:r>
        <w:t xml:space="preserve">and </w:t>
      </w:r>
      <w:r w:rsidR="009D39D8" w:rsidRPr="00AA5982">
        <w:rPr>
          <w:b/>
        </w:rPr>
        <w:t>Ts</w:t>
      </w:r>
      <w:r w:rsidR="009D39D8">
        <w:rPr>
          <w:b/>
        </w:rPr>
        <w:t>4</w:t>
      </w:r>
      <w:r w:rsidR="009D39D8" w:rsidRPr="00AA5982">
        <w:rPr>
          <w:b/>
        </w:rPr>
        <w:t>file</w:t>
      </w:r>
      <w:r w:rsidR="009D39D8">
        <w:t xml:space="preserve"> </w:t>
      </w:r>
      <w:r w:rsidR="00FD2344">
        <w:t xml:space="preserve">parameter </w:t>
      </w:r>
      <w:r>
        <w:t>is defined.</w:t>
      </w:r>
      <w:r w:rsidR="009054C8">
        <w:t xml:space="preserve"> Otherwise, illegal.</w:t>
      </w:r>
    </w:p>
    <w:p w14:paraId="578A8C1E" w14:textId="77777777" w:rsidR="00943BF1" w:rsidRDefault="00943BF1" w:rsidP="00943BF1">
      <w:pPr>
        <w:pStyle w:val="KeywordDescriptions"/>
        <w:rPr>
          <w:b/>
        </w:rPr>
      </w:pPr>
      <w:r>
        <w:rPr>
          <w:i/>
        </w:rPr>
        <w:t>Direction</w:t>
      </w:r>
      <w:r w:rsidRPr="008A57D9">
        <w:rPr>
          <w:i/>
        </w:rPr>
        <w:t>:</w:t>
      </w:r>
      <w:r>
        <w:tab/>
      </w:r>
      <w:proofErr w:type="spellStart"/>
      <w:r>
        <w:t>Tx</w:t>
      </w:r>
      <w:proofErr w:type="spellEnd"/>
    </w:p>
    <w:p w14:paraId="792E346F" w14:textId="77777777" w:rsidR="00346F17" w:rsidRDefault="00346F17" w:rsidP="00346F17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14:paraId="7C9E88D9" w14:textId="77777777" w:rsidR="00346F17" w:rsidRPr="00314A6D" w:rsidRDefault="00346F17" w:rsidP="00346F17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</w:t>
      </w:r>
      <w:r w:rsidR="00FD2344">
        <w:t>,</w:t>
      </w:r>
      <w:r w:rsidR="00E751F9" w:rsidRPr="00E751F9">
        <w:t xml:space="preserve"> </w:t>
      </w:r>
      <w:r w:rsidR="00E751F9">
        <w:t>Dep</w:t>
      </w:r>
    </w:p>
    <w:p w14:paraId="68F4D6DA" w14:textId="77777777" w:rsidR="00346F17" w:rsidRPr="00314A6D" w:rsidRDefault="00346F17" w:rsidP="00346F17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Float</w:t>
      </w:r>
    </w:p>
    <w:p w14:paraId="13E36A4D" w14:textId="77777777" w:rsidR="00346F17" w:rsidRDefault="00346F17" w:rsidP="00346F17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Value, List, Corner, Range, Increment, Steps</w:t>
      </w:r>
    </w:p>
    <w:p w14:paraId="1671BE2D" w14:textId="77777777" w:rsidR="00346F17" w:rsidRDefault="00346F17" w:rsidP="00346F17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&lt;</w:t>
      </w:r>
      <w:proofErr w:type="spellStart"/>
      <w:r>
        <w:t>numeric_literal</w:t>
      </w:r>
      <w:proofErr w:type="spellEnd"/>
      <w:r>
        <w:t>&gt;</w:t>
      </w:r>
    </w:p>
    <w:p w14:paraId="249992A6" w14:textId="77777777" w:rsidR="00346F17" w:rsidRPr="00A52BFD" w:rsidRDefault="00346F17" w:rsidP="00346F17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</w:t>
      </w:r>
      <w:r w:rsidRPr="007712D4">
        <w:t xml:space="preserve"> </w:t>
      </w:r>
      <w:r w:rsidR="003412FF">
        <w:t>s</w:t>
      </w:r>
      <w:r>
        <w:t>tring &gt;</w:t>
      </w:r>
    </w:p>
    <w:p w14:paraId="329BBD07" w14:textId="77777777" w:rsidR="00346F17" w:rsidRDefault="00346F17" w:rsidP="00346F17">
      <w:r>
        <w:rPr>
          <w:i/>
        </w:rPr>
        <w:t>Definition</w:t>
      </w:r>
      <w:r w:rsidRPr="00AE08D7">
        <w:rPr>
          <w:i/>
        </w:rPr>
        <w:t>:</w:t>
      </w:r>
      <w:r>
        <w:tab/>
        <w:t>This parameter defines the voltage swing of the stimulus input to the transmitter circuit.</w:t>
      </w:r>
    </w:p>
    <w:p w14:paraId="1BAF7D67" w14:textId="77777777" w:rsidR="002C4FAB" w:rsidRDefault="002C4FAB" w:rsidP="00346F17"/>
    <w:p w14:paraId="366A9350" w14:textId="77777777" w:rsidR="00346F17" w:rsidRPr="00AE08D7" w:rsidRDefault="00346F17" w:rsidP="00346F17">
      <w:pPr>
        <w:pStyle w:val="KeywordDescriptions"/>
      </w:pPr>
      <w:r w:rsidRPr="00B95248">
        <w:rPr>
          <w:i/>
        </w:rPr>
        <w:t>Examples:</w:t>
      </w:r>
    </w:p>
    <w:p w14:paraId="31A23510" w14:textId="1FB7E8E8" w:rsidR="00AA5982" w:rsidRDefault="00346F17" w:rsidP="00AA5982">
      <w:pPr>
        <w:pStyle w:val="Exampletext"/>
      </w:pPr>
      <w:r>
        <w:t>(</w:t>
      </w:r>
      <w:proofErr w:type="spellStart"/>
      <w:r>
        <w:t>Tx_V</w:t>
      </w:r>
      <w:proofErr w:type="spellEnd"/>
      <w:r>
        <w:t xml:space="preserve"> (Usage </w:t>
      </w:r>
      <w:proofErr w:type="gramStart"/>
      <w:r>
        <w:t>Info)(</w:t>
      </w:r>
      <w:proofErr w:type="gramEnd"/>
      <w:r>
        <w:t>Type Float)(Range 1.</w:t>
      </w:r>
      <w:r w:rsidR="0022172E">
        <w:t>0</w:t>
      </w:r>
      <w:r>
        <w:t xml:space="preserve"> </w:t>
      </w:r>
      <w:r w:rsidR="0022172E">
        <w:t>0</w:t>
      </w:r>
      <w:r>
        <w:t>.5 1.</w:t>
      </w:r>
      <w:r w:rsidR="0022172E">
        <w:t>0</w:t>
      </w:r>
      <w:r>
        <w:t>))</w:t>
      </w:r>
    </w:p>
    <w:p w14:paraId="36DA67DA" w14:textId="77777777" w:rsidR="00E249F0" w:rsidRDefault="00E249F0" w:rsidP="00AA5982">
      <w:pPr>
        <w:pStyle w:val="Exampletext"/>
        <w:rPr>
          <w:rFonts w:ascii="Times New Roman" w:hAnsi="Times New Roman" w:cs="Times New Roman"/>
          <w:sz w:val="24"/>
          <w:szCs w:val="24"/>
        </w:rPr>
      </w:pPr>
    </w:p>
    <w:p w14:paraId="73CEE325" w14:textId="77777777" w:rsidR="001F2522" w:rsidRDefault="001F2522">
      <w:pPr>
        <w:rPr>
          <w:rFonts w:ascii="Courier New" w:hAnsi="Courier New" w:cs="Courier New"/>
          <w:sz w:val="20"/>
          <w:szCs w:val="20"/>
        </w:rPr>
      </w:pPr>
    </w:p>
    <w:p w14:paraId="62ECF12F" w14:textId="77777777" w:rsidR="001F2522" w:rsidRDefault="001F2522">
      <w:pPr>
        <w:rPr>
          <w:rFonts w:ascii="Courier New" w:hAnsi="Courier New" w:cs="Courier New"/>
          <w:sz w:val="20"/>
          <w:szCs w:val="20"/>
        </w:rPr>
      </w:pPr>
    </w:p>
    <w:p w14:paraId="36ED83E6" w14:textId="77777777" w:rsidR="001F2522" w:rsidRDefault="001F2522">
      <w:pPr>
        <w:rPr>
          <w:rFonts w:ascii="Courier New" w:hAnsi="Courier New" w:cs="Courier New"/>
          <w:sz w:val="20"/>
          <w:szCs w:val="20"/>
        </w:rPr>
      </w:pPr>
    </w:p>
    <w:p w14:paraId="50E9D0A4" w14:textId="77777777" w:rsidR="00947707" w:rsidRDefault="00947707">
      <w:pPr>
        <w:rPr>
          <w:rFonts w:ascii="Courier New" w:hAnsi="Courier New" w:cs="Courier New"/>
          <w:sz w:val="20"/>
          <w:szCs w:val="20"/>
        </w:rPr>
      </w:pPr>
    </w:p>
    <w:p w14:paraId="34F6055C" w14:textId="77777777" w:rsidR="00947707" w:rsidRDefault="00947707">
      <w:pPr>
        <w:rPr>
          <w:rFonts w:ascii="Courier New" w:hAnsi="Courier New" w:cs="Courier New"/>
          <w:sz w:val="20"/>
          <w:szCs w:val="20"/>
        </w:rPr>
      </w:pPr>
    </w:p>
    <w:p w14:paraId="5D3875D5" w14:textId="77777777" w:rsidR="00E249F0" w:rsidRDefault="00E249F0" w:rsidP="00AA5982">
      <w:pPr>
        <w:pStyle w:val="Exampletext"/>
      </w:pPr>
    </w:p>
    <w:p w14:paraId="5A0D5D4B" w14:textId="77777777" w:rsidR="00AA5982" w:rsidRPr="00F0603A" w:rsidRDefault="00AA5982" w:rsidP="00AA5982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>
        <w:rPr>
          <w:b/>
        </w:rPr>
        <w:t>Tx_R</w:t>
      </w:r>
      <w:proofErr w:type="spellEnd"/>
    </w:p>
    <w:p w14:paraId="4DC0FC2F" w14:textId="22FDE9E8" w:rsidR="00AA5982" w:rsidRDefault="00AA5982" w:rsidP="00AA5982">
      <w:pPr>
        <w:pStyle w:val="KeywordDescriptions"/>
      </w:pPr>
      <w:r w:rsidRPr="008A57D9">
        <w:rPr>
          <w:i/>
        </w:rPr>
        <w:t>Required:</w:t>
      </w:r>
      <w:r>
        <w:tab/>
        <w:t>No</w:t>
      </w:r>
      <w:r w:rsidR="009054C8">
        <w:t xml:space="preserve">, illegal if parameter </w:t>
      </w:r>
      <w:r w:rsidR="009054C8" w:rsidRPr="00F44E07">
        <w:rPr>
          <w:b/>
        </w:rPr>
        <w:t>Ts4file</w:t>
      </w:r>
      <w:r w:rsidR="009054C8">
        <w:t xml:space="preserve"> is not defined.</w:t>
      </w:r>
    </w:p>
    <w:p w14:paraId="7F976D2A" w14:textId="77777777" w:rsidR="00FD2344" w:rsidRDefault="00FD2344" w:rsidP="00AA5982">
      <w:pPr>
        <w:pStyle w:val="KeywordDescriptions"/>
        <w:rPr>
          <w:b/>
        </w:rPr>
      </w:pPr>
      <w:r>
        <w:rPr>
          <w:i/>
        </w:rPr>
        <w:t>Direction</w:t>
      </w:r>
      <w:r w:rsidRPr="008A57D9">
        <w:rPr>
          <w:i/>
        </w:rPr>
        <w:t>:</w:t>
      </w:r>
      <w:r>
        <w:tab/>
      </w:r>
      <w:proofErr w:type="spellStart"/>
      <w:r>
        <w:t>Tx</w:t>
      </w:r>
      <w:proofErr w:type="spellEnd"/>
    </w:p>
    <w:p w14:paraId="6F43D925" w14:textId="77777777" w:rsidR="00AA5982" w:rsidRDefault="00AA5982" w:rsidP="00AA5982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14:paraId="18EE4812" w14:textId="77777777" w:rsidR="00AA5982" w:rsidRPr="00314A6D" w:rsidRDefault="00AA5982" w:rsidP="00AA5982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</w:t>
      </w:r>
      <w:r w:rsidR="00FD2344">
        <w:t>,</w:t>
      </w:r>
      <w:r w:rsidR="00E751F9">
        <w:t xml:space="preserve"> Dep</w:t>
      </w:r>
    </w:p>
    <w:p w14:paraId="084F961C" w14:textId="77777777" w:rsidR="00AA5982" w:rsidRPr="00314A6D" w:rsidRDefault="00AA5982" w:rsidP="00AA5982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Float</w:t>
      </w:r>
    </w:p>
    <w:p w14:paraId="703E7328" w14:textId="77777777" w:rsidR="00AA5982" w:rsidRDefault="00AA5982" w:rsidP="00AA5982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Value, List, Corner, Range, Increment, Step</w:t>
      </w:r>
      <w:r w:rsidR="00CC5B8C">
        <w:t>s</w:t>
      </w:r>
    </w:p>
    <w:p w14:paraId="26D4AE35" w14:textId="77777777" w:rsidR="00AA5982" w:rsidRDefault="00AA5982" w:rsidP="00AA5982">
      <w:pPr>
        <w:pStyle w:val="ListContinue"/>
        <w:spacing w:after="80"/>
        <w:ind w:left="2160" w:hanging="1800"/>
        <w:rPr>
          <w:b/>
          <w:i/>
        </w:rPr>
      </w:pPr>
      <w:r w:rsidRPr="0094162C">
        <w:lastRenderedPageBreak/>
        <w:t>Default:</w:t>
      </w:r>
      <w:r>
        <w:tab/>
      </w:r>
      <w:r w:rsidR="007712D4">
        <w:t>&lt;</w:t>
      </w:r>
      <w:proofErr w:type="spellStart"/>
      <w:r w:rsidR="007712D4">
        <w:t>numeric_literal</w:t>
      </w:r>
      <w:proofErr w:type="spellEnd"/>
      <w:r w:rsidR="007712D4">
        <w:t>&gt;</w:t>
      </w:r>
    </w:p>
    <w:p w14:paraId="482BF7A7" w14:textId="77777777" w:rsidR="00AA5982" w:rsidRPr="00A52BFD" w:rsidRDefault="00AA5982" w:rsidP="00AA5982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</w:t>
      </w:r>
      <w:r w:rsidR="007712D4">
        <w:t>string</w:t>
      </w:r>
      <w:r>
        <w:t>&gt;</w:t>
      </w:r>
    </w:p>
    <w:p w14:paraId="59C897AF" w14:textId="7578507E" w:rsidR="00AA5982" w:rsidRDefault="00AA5982" w:rsidP="00AA5982">
      <w:r>
        <w:rPr>
          <w:i/>
        </w:rPr>
        <w:t>Definition</w:t>
      </w:r>
      <w:r w:rsidRPr="00AE08D7">
        <w:rPr>
          <w:i/>
        </w:rPr>
        <w:t>:</w:t>
      </w:r>
      <w:r>
        <w:tab/>
        <w:t xml:space="preserve">This parameter is optional and defines the value </w:t>
      </w:r>
      <w:proofErr w:type="spellStart"/>
      <w:r w:rsidR="006318D7">
        <w:t>Tx_R</w:t>
      </w:r>
      <w:proofErr w:type="spellEnd"/>
      <w:r w:rsidR="006318D7">
        <w:t xml:space="preserve"> in ohms </w:t>
      </w:r>
      <w:r>
        <w:t>of the series resistor</w:t>
      </w:r>
      <w:r w:rsidR="002C4FAB">
        <w:t>s</w:t>
      </w:r>
      <w:r w:rsidR="006318D7">
        <w:t xml:space="preserve"> shown in the Fig</w:t>
      </w:r>
      <w:r w:rsidR="00C260FE">
        <w:t xml:space="preserve">. </w:t>
      </w:r>
      <w:r w:rsidR="006318D7">
        <w:t>XX</w:t>
      </w:r>
      <w:r w:rsidR="00C260FE">
        <w:t xml:space="preserve">.  </w:t>
      </w:r>
      <w:r>
        <w:t xml:space="preserve">It </w:t>
      </w:r>
      <w:r w:rsidR="00FD2344">
        <w:t xml:space="preserve">can </w:t>
      </w:r>
      <w:r>
        <w:t>only</w:t>
      </w:r>
      <w:r w:rsidR="00FD2344">
        <w:t xml:space="preserve"> be present if </w:t>
      </w:r>
      <w:proofErr w:type="gramStart"/>
      <w:r w:rsidR="00FD2344">
        <w:t>the .</w:t>
      </w:r>
      <w:proofErr w:type="spellStart"/>
      <w:r w:rsidR="00FD2344">
        <w:t>ami</w:t>
      </w:r>
      <w:proofErr w:type="spellEnd"/>
      <w:proofErr w:type="gramEnd"/>
      <w:r w:rsidR="00FD2344">
        <w:t xml:space="preserve"> file is defined for the </w:t>
      </w:r>
      <w:proofErr w:type="spellStart"/>
      <w:r w:rsidR="00FD2344">
        <w:t>Tx</w:t>
      </w:r>
      <w:proofErr w:type="spellEnd"/>
      <w:r w:rsidR="00FD2344">
        <w:t xml:space="preserve"> direction</w:t>
      </w:r>
      <w:r w:rsidR="00C260FE">
        <w:t xml:space="preserve">.  </w:t>
      </w:r>
      <w:r>
        <w:t xml:space="preserve">If </w:t>
      </w:r>
      <w:r w:rsidR="00FD2344">
        <w:t xml:space="preserve">this parameter is </w:t>
      </w:r>
      <w:r>
        <w:t xml:space="preserve">not present in </w:t>
      </w:r>
      <w:proofErr w:type="gramStart"/>
      <w:r>
        <w:t>the .</w:t>
      </w:r>
      <w:proofErr w:type="spellStart"/>
      <w:r>
        <w:t>ami</w:t>
      </w:r>
      <w:proofErr w:type="spellEnd"/>
      <w:proofErr w:type="gramEnd"/>
      <w:r>
        <w:t xml:space="preserve"> file, the value of </w:t>
      </w:r>
      <w:proofErr w:type="spellStart"/>
      <w:r>
        <w:t>Tx_R</w:t>
      </w:r>
      <w:proofErr w:type="spellEnd"/>
      <w:r>
        <w:t xml:space="preserve"> defaults to zero.</w:t>
      </w:r>
    </w:p>
    <w:p w14:paraId="7F70027E" w14:textId="77777777" w:rsidR="002C4FAB" w:rsidRDefault="002C4FAB" w:rsidP="00AA5982"/>
    <w:p w14:paraId="071C8786" w14:textId="77777777" w:rsidR="00AA5982" w:rsidRPr="00AE08D7" w:rsidRDefault="00AA5982" w:rsidP="00AA5982">
      <w:pPr>
        <w:pStyle w:val="KeywordDescriptions"/>
      </w:pPr>
      <w:r w:rsidRPr="00B95248">
        <w:rPr>
          <w:i/>
        </w:rPr>
        <w:t>Examples:</w:t>
      </w:r>
    </w:p>
    <w:p w14:paraId="6C87DAF2" w14:textId="77777777" w:rsidR="00AA5982" w:rsidRDefault="00AA5982" w:rsidP="00AA5982">
      <w:pPr>
        <w:pStyle w:val="Exampletext"/>
      </w:pPr>
      <w:r>
        <w:t>(</w:t>
      </w:r>
      <w:proofErr w:type="spellStart"/>
      <w:r>
        <w:t>Tx_R</w:t>
      </w:r>
      <w:proofErr w:type="spellEnd"/>
      <w:r>
        <w:t xml:space="preserve"> (Usage </w:t>
      </w:r>
      <w:proofErr w:type="gramStart"/>
      <w:r>
        <w:t>Info)(</w:t>
      </w:r>
      <w:proofErr w:type="gramEnd"/>
      <w:r>
        <w:t>Type Float)(Value 0.</w:t>
      </w:r>
      <w:r w:rsidR="0048357A">
        <w:t>0</w:t>
      </w:r>
      <w:r>
        <w:t>))</w:t>
      </w:r>
    </w:p>
    <w:p w14:paraId="32E769C1" w14:textId="77777777" w:rsidR="00AA5982" w:rsidRDefault="00AA5982" w:rsidP="00AA5982">
      <w:pPr>
        <w:pStyle w:val="Exampletext"/>
      </w:pPr>
    </w:p>
    <w:p w14:paraId="72D0E40E" w14:textId="77777777" w:rsidR="00AA5982" w:rsidRDefault="00AA5982" w:rsidP="00AA5982">
      <w:pPr>
        <w:pStyle w:val="Exampletext"/>
      </w:pPr>
    </w:p>
    <w:p w14:paraId="52C9F036" w14:textId="77777777" w:rsidR="00AA5982" w:rsidRDefault="00AA5982" w:rsidP="00AA5982">
      <w:pPr>
        <w:pStyle w:val="Keyword"/>
        <w:spacing w:before="0" w:after="80"/>
      </w:pPr>
    </w:p>
    <w:p w14:paraId="28111CAA" w14:textId="77777777" w:rsidR="00AA5982" w:rsidRPr="00F0603A" w:rsidRDefault="00AA5982" w:rsidP="00AA5982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>
        <w:rPr>
          <w:b/>
        </w:rPr>
        <w:t>Rx_R</w:t>
      </w:r>
      <w:proofErr w:type="spellEnd"/>
    </w:p>
    <w:p w14:paraId="33855F74" w14:textId="0A8CB74A" w:rsidR="00AA5982" w:rsidRDefault="00AA5982" w:rsidP="00AA5982">
      <w:pPr>
        <w:pStyle w:val="KeywordDescriptions"/>
        <w:rPr>
          <w:b/>
        </w:rPr>
      </w:pPr>
      <w:r w:rsidRPr="008A57D9">
        <w:rPr>
          <w:i/>
        </w:rPr>
        <w:t>Required:</w:t>
      </w:r>
      <w:r>
        <w:tab/>
        <w:t>No</w:t>
      </w:r>
      <w:r w:rsidR="009054C8">
        <w:t xml:space="preserve">, illegal if parameter </w:t>
      </w:r>
      <w:r w:rsidR="009054C8" w:rsidRPr="00F44E07">
        <w:rPr>
          <w:b/>
        </w:rPr>
        <w:t>Ts4file</w:t>
      </w:r>
      <w:r w:rsidR="009054C8">
        <w:t xml:space="preserve"> is not defined.</w:t>
      </w:r>
    </w:p>
    <w:p w14:paraId="1EABB9BD" w14:textId="77777777" w:rsidR="00FD2344" w:rsidRDefault="00FD2344" w:rsidP="00FD2344">
      <w:pPr>
        <w:pStyle w:val="KeywordDescriptions"/>
        <w:rPr>
          <w:b/>
        </w:rPr>
      </w:pPr>
      <w:r>
        <w:rPr>
          <w:i/>
        </w:rPr>
        <w:t>Direction</w:t>
      </w:r>
      <w:r w:rsidRPr="008A57D9">
        <w:rPr>
          <w:i/>
        </w:rPr>
        <w:t>:</w:t>
      </w:r>
      <w:r>
        <w:tab/>
        <w:t>Rx</w:t>
      </w:r>
    </w:p>
    <w:p w14:paraId="3D013DE9" w14:textId="77777777" w:rsidR="00AA5982" w:rsidRDefault="00AA5982" w:rsidP="00AA5982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14:paraId="73B0DA99" w14:textId="77777777" w:rsidR="00AA5982" w:rsidRPr="00314A6D" w:rsidRDefault="00AA5982" w:rsidP="00AA5982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</w:t>
      </w:r>
      <w:r w:rsidR="00FD2344">
        <w:t>,</w:t>
      </w:r>
      <w:r w:rsidR="00E751F9" w:rsidRPr="00E751F9">
        <w:t xml:space="preserve"> </w:t>
      </w:r>
      <w:r w:rsidR="00E751F9">
        <w:t>Dep</w:t>
      </w:r>
    </w:p>
    <w:p w14:paraId="62BF204F" w14:textId="77777777" w:rsidR="00AA5982" w:rsidRPr="00314A6D" w:rsidRDefault="00AA5982" w:rsidP="00AA5982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Float</w:t>
      </w:r>
    </w:p>
    <w:p w14:paraId="594752EF" w14:textId="77777777" w:rsidR="00AA5982" w:rsidRDefault="00AA5982" w:rsidP="00AA5982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Value, List, Corner, Range, Increment, Step</w:t>
      </w:r>
      <w:r w:rsidR="00CC5B8C">
        <w:t>s</w:t>
      </w:r>
    </w:p>
    <w:p w14:paraId="20458BAB" w14:textId="77777777" w:rsidR="00AA5982" w:rsidRDefault="00AA5982" w:rsidP="00AA5982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</w:r>
      <w:r w:rsidR="00B32EE4">
        <w:t>&lt;</w:t>
      </w:r>
      <w:proofErr w:type="spellStart"/>
      <w:r w:rsidR="00B32EE4">
        <w:t>numeric_literal</w:t>
      </w:r>
      <w:proofErr w:type="spellEnd"/>
      <w:r w:rsidR="00B32EE4">
        <w:t>&gt;</w:t>
      </w:r>
    </w:p>
    <w:p w14:paraId="270BE7BA" w14:textId="77777777" w:rsidR="00AA5982" w:rsidRPr="00A52BFD" w:rsidRDefault="00AA5982" w:rsidP="00AA5982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</w:t>
      </w:r>
      <w:r w:rsidR="00B32EE4">
        <w:t>string</w:t>
      </w:r>
      <w:r>
        <w:t>&gt;</w:t>
      </w:r>
    </w:p>
    <w:p w14:paraId="0EC5A4CA" w14:textId="400FC561" w:rsidR="00AA5982" w:rsidRDefault="00AA5982" w:rsidP="00AA5982">
      <w:r>
        <w:rPr>
          <w:i/>
        </w:rPr>
        <w:t>Definition</w:t>
      </w:r>
      <w:r w:rsidRPr="00AE08D7">
        <w:rPr>
          <w:i/>
        </w:rPr>
        <w:t>:</w:t>
      </w:r>
      <w:r>
        <w:tab/>
        <w:t xml:space="preserve">This parameter is optional and defines the value of </w:t>
      </w:r>
      <w:proofErr w:type="spellStart"/>
      <w:r>
        <w:t>Rx_R</w:t>
      </w:r>
      <w:proofErr w:type="spellEnd"/>
      <w:r>
        <w:t xml:space="preserve"> in ohms</w:t>
      </w:r>
      <w:r w:rsidR="006318D7">
        <w:t xml:space="preserve"> of the resistors shown in Fig</w:t>
      </w:r>
      <w:r w:rsidR="00C260FE">
        <w:t xml:space="preserve">. </w:t>
      </w:r>
      <w:r w:rsidR="006318D7">
        <w:t>XX</w:t>
      </w:r>
      <w:r w:rsidR="00C260FE">
        <w:t xml:space="preserve">.  </w:t>
      </w:r>
      <w:r>
        <w:t xml:space="preserve">It </w:t>
      </w:r>
      <w:r w:rsidR="00FD2344">
        <w:t xml:space="preserve">can </w:t>
      </w:r>
      <w:r>
        <w:t>only</w:t>
      </w:r>
      <w:r w:rsidR="00FD2344">
        <w:t xml:space="preserve"> be present if </w:t>
      </w:r>
      <w:proofErr w:type="gramStart"/>
      <w:r w:rsidR="00FD2344">
        <w:t>the .</w:t>
      </w:r>
      <w:proofErr w:type="spellStart"/>
      <w:r w:rsidR="00FD2344">
        <w:t>ami</w:t>
      </w:r>
      <w:proofErr w:type="spellEnd"/>
      <w:proofErr w:type="gramEnd"/>
      <w:r w:rsidR="00FD2344">
        <w:t xml:space="preserve"> file is defined for the Rx direction</w:t>
      </w:r>
      <w:r w:rsidR="00C260FE">
        <w:t xml:space="preserve">.  </w:t>
      </w:r>
      <w:r>
        <w:t xml:space="preserve">If </w:t>
      </w:r>
      <w:r w:rsidR="00FD2344">
        <w:t xml:space="preserve">this parameter is </w:t>
      </w:r>
      <w:r>
        <w:t xml:space="preserve">not present in </w:t>
      </w:r>
      <w:proofErr w:type="gramStart"/>
      <w:r>
        <w:t>the .</w:t>
      </w:r>
      <w:proofErr w:type="spellStart"/>
      <w:r>
        <w:t>ami</w:t>
      </w:r>
      <w:proofErr w:type="spellEnd"/>
      <w:proofErr w:type="gramEnd"/>
      <w:r>
        <w:t xml:space="preserve"> file, the value of </w:t>
      </w:r>
      <w:proofErr w:type="spellStart"/>
      <w:r>
        <w:t>Rx_R</w:t>
      </w:r>
      <w:proofErr w:type="spellEnd"/>
      <w:r>
        <w:t xml:space="preserve"> defaults to infinity, or a reasonable </w:t>
      </w:r>
      <w:r w:rsidR="00FB334D">
        <w:t xml:space="preserve">approximation </w:t>
      </w:r>
      <w:r>
        <w:t>thereof.</w:t>
      </w:r>
    </w:p>
    <w:p w14:paraId="4F4F812B" w14:textId="77777777" w:rsidR="00AA5982" w:rsidRPr="00AE08D7" w:rsidRDefault="00AA5982" w:rsidP="00AA5982">
      <w:pPr>
        <w:pStyle w:val="KeywordDescriptions"/>
      </w:pPr>
      <w:r w:rsidRPr="00B95248">
        <w:rPr>
          <w:i/>
        </w:rPr>
        <w:t>Examples:</w:t>
      </w:r>
    </w:p>
    <w:p w14:paraId="381B39C5" w14:textId="77777777" w:rsidR="00AA5982" w:rsidRDefault="00AA5982" w:rsidP="00AA5982">
      <w:pPr>
        <w:pStyle w:val="Exampletext"/>
      </w:pPr>
      <w:r>
        <w:t>(</w:t>
      </w:r>
      <w:proofErr w:type="spellStart"/>
      <w:r>
        <w:t>Rx_R</w:t>
      </w:r>
      <w:proofErr w:type="spellEnd"/>
      <w:r>
        <w:t xml:space="preserve"> (Usage </w:t>
      </w:r>
      <w:proofErr w:type="gramStart"/>
      <w:r>
        <w:t>Info)(</w:t>
      </w:r>
      <w:proofErr w:type="gramEnd"/>
      <w:r>
        <w:t>Type Float)(Value 1.</w:t>
      </w:r>
      <w:r w:rsidR="0048357A">
        <w:t>0</w:t>
      </w:r>
      <w:r>
        <w:t>e6))</w:t>
      </w:r>
    </w:p>
    <w:p w14:paraId="07840AAB" w14:textId="77777777" w:rsidR="00AA5982" w:rsidRDefault="00AA5982" w:rsidP="00AA5982">
      <w:pPr>
        <w:pStyle w:val="Exampletext"/>
      </w:pPr>
    </w:p>
    <w:p w14:paraId="6F99FC43" w14:textId="77777777" w:rsidR="00AA5982" w:rsidRDefault="00AA5982" w:rsidP="00AA5982">
      <w:pPr>
        <w:pStyle w:val="Exampletext"/>
      </w:pPr>
    </w:p>
    <w:p w14:paraId="016F94BF" w14:textId="0AFB4D6F" w:rsidR="00AA5982" w:rsidRDefault="00BE068A" w:rsidP="00FE2BDD">
      <w:pPr>
        <w:pStyle w:val="Exampletext"/>
      </w:pPr>
      <w:r>
        <w:t>The</w:t>
      </w:r>
      <w:r w:rsidR="00F74D11">
        <w:t xml:space="preserve"> following three</w:t>
      </w:r>
      <w:r>
        <w:t xml:space="preserve"> tables need to be a</w:t>
      </w:r>
      <w:r w:rsidR="00FF20A3">
        <w:t>dded</w:t>
      </w:r>
      <w:r w:rsidR="00276166">
        <w:t xml:space="preserve"> and renumbered appropriately</w:t>
      </w:r>
      <w:r>
        <w:t>.</w:t>
      </w:r>
    </w:p>
    <w:p w14:paraId="30AA2759" w14:textId="77777777" w:rsidR="00BE068A" w:rsidRDefault="00BE068A" w:rsidP="00FE2BDD">
      <w:pPr>
        <w:pStyle w:val="Exampletext"/>
      </w:pPr>
    </w:p>
    <w:p w14:paraId="0AB45183" w14:textId="65D65DC9" w:rsidR="00BE068A" w:rsidRDefault="00BE068A" w:rsidP="00BE068A">
      <w:pPr>
        <w:pStyle w:val="TableCaption"/>
        <w:spacing w:after="80"/>
      </w:pPr>
      <w:r>
        <w:t xml:space="preserve">Table </w:t>
      </w:r>
      <w:fldSimple w:instr=" SEQ Table \* ARABIC ">
        <w:r w:rsidR="00585242">
          <w:rPr>
            <w:noProof/>
          </w:rPr>
          <w:t>1</w:t>
        </w:r>
      </w:fldSimple>
      <w:r>
        <w:t xml:space="preserve"> – General Rules and Allowable Usage for General Reserved Parameters</w:t>
      </w:r>
    </w:p>
    <w:tbl>
      <w:tblPr>
        <w:tblStyle w:val="TableGrid"/>
        <w:tblW w:w="0" w:type="auto"/>
        <w:tblLook w:val="04A0" w:firstRow="1" w:lastRow="0" w:firstColumn="1" w:lastColumn="0" w:noHBand="0" w:noVBand="1"/>
        <w:tblPrChange w:id="134" w:author="Author">
          <w:tblPr>
            <w:tblStyle w:val="TableGrid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2696"/>
        <w:gridCol w:w="1256"/>
        <w:gridCol w:w="1134"/>
        <w:gridCol w:w="913"/>
        <w:gridCol w:w="785"/>
        <w:gridCol w:w="897"/>
        <w:gridCol w:w="857"/>
        <w:gridCol w:w="1042"/>
        <w:tblGridChange w:id="135">
          <w:tblGrid>
            <w:gridCol w:w="2696"/>
            <w:gridCol w:w="1256"/>
            <w:gridCol w:w="1134"/>
            <w:gridCol w:w="913"/>
            <w:gridCol w:w="785"/>
            <w:gridCol w:w="897"/>
            <w:gridCol w:w="857"/>
            <w:gridCol w:w="1042"/>
          </w:tblGrid>
        </w:tblGridChange>
      </w:tblGrid>
      <w:tr w:rsidR="00BE068A" w14:paraId="6CF59235" w14:textId="77777777" w:rsidTr="00F44E07">
        <w:trPr>
          <w:tblHeader/>
          <w:trPrChange w:id="136" w:author="Author">
            <w:trPr>
              <w:tblHeader/>
            </w:trPr>
          </w:trPrChange>
        </w:trPr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37" w:author="Author">
              <w:tcPr>
                <w:tcW w:w="2465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42A7B4D7" w14:textId="77777777" w:rsidR="00BE068A" w:rsidRDefault="00BE068A">
            <w:pPr>
              <w:spacing w:after="80"/>
              <w:jc w:val="center"/>
              <w:rPr>
                <w:b/>
              </w:rPr>
            </w:pPr>
            <w:r>
              <w:rPr>
                <w:b/>
              </w:rPr>
              <w:t>Reserved Parameter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38" w:author="Author">
              <w:tcPr>
                <w:tcW w:w="242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6D17EAD" w14:textId="77777777" w:rsidR="00BE068A" w:rsidRDefault="00BE068A">
            <w:pPr>
              <w:spacing w:after="80"/>
              <w:jc w:val="center"/>
              <w:rPr>
                <w:b/>
              </w:rPr>
            </w:pPr>
            <w:r>
              <w:rPr>
                <w:b/>
              </w:rPr>
              <w:t>General Rules</w:t>
            </w:r>
          </w:p>
        </w:tc>
        <w:tc>
          <w:tcPr>
            <w:tcW w:w="4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39" w:author="Author">
              <w:tcPr>
                <w:tcW w:w="4688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DF5777C" w14:textId="77777777" w:rsidR="00BE068A" w:rsidRDefault="00BE068A">
            <w:pPr>
              <w:spacing w:after="80"/>
              <w:jc w:val="center"/>
              <w:rPr>
                <w:b/>
              </w:rPr>
            </w:pPr>
            <w:r>
              <w:rPr>
                <w:b/>
              </w:rPr>
              <w:t>Allowable Usage</w:t>
            </w:r>
          </w:p>
        </w:tc>
      </w:tr>
      <w:tr w:rsidR="00BE068A" w14:paraId="5A61DB80" w14:textId="77777777" w:rsidTr="00F44E0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40" w:author="Author">
              <w:tcPr>
                <w:tcW w:w="0" w:type="auto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3F6E401" w14:textId="77777777" w:rsidR="00BE068A" w:rsidRDefault="00BE068A">
            <w:pPr>
              <w:rPr>
                <w:b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41" w:author="Author">
              <w:tcPr>
                <w:tcW w:w="1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5195D1CE" w14:textId="77777777" w:rsidR="00BE068A" w:rsidRDefault="00BE068A">
            <w:pPr>
              <w:spacing w:after="80"/>
              <w:jc w:val="center"/>
              <w:rPr>
                <w:rFonts w:cs="Arial"/>
                <w:b/>
              </w:rPr>
            </w:pPr>
            <w:r>
              <w:rPr>
                <w:b/>
              </w:rPr>
              <w:t>Required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42" w:author="Author">
              <w:tcPr>
                <w:tcW w:w="11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7B9EA4B3" w14:textId="77777777" w:rsidR="00BE068A" w:rsidRDefault="00BE068A">
            <w:pPr>
              <w:spacing w:after="80"/>
              <w:jc w:val="center"/>
              <w:rPr>
                <w:rFonts w:cs="Arial"/>
                <w:b/>
              </w:rPr>
            </w:pPr>
            <w:r>
              <w:rPr>
                <w:b/>
              </w:rPr>
              <w:t>Default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43" w:author="Author">
              <w:tcPr>
                <w:tcW w:w="9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0215134" w14:textId="77777777" w:rsidR="00BE068A" w:rsidRDefault="00BE068A">
            <w:pPr>
              <w:spacing w:after="80"/>
              <w:jc w:val="center"/>
              <w:rPr>
                <w:rFonts w:cs="Arial"/>
                <w:b/>
              </w:rPr>
            </w:pPr>
            <w:r>
              <w:rPr>
                <w:b/>
              </w:rPr>
              <w:t>Info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44" w:author="Author">
              <w:tcPr>
                <w:tcW w:w="83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6934FA33" w14:textId="77777777" w:rsidR="00BE068A" w:rsidRDefault="00BE068A">
            <w:pPr>
              <w:spacing w:after="80"/>
              <w:jc w:val="center"/>
              <w:rPr>
                <w:b/>
              </w:rPr>
            </w:pPr>
            <w:r>
              <w:rPr>
                <w:b/>
              </w:rPr>
              <w:t>In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45" w:author="Author">
              <w:tcPr>
                <w:tcW w:w="9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06F6D37" w14:textId="77777777" w:rsidR="00BE068A" w:rsidRDefault="00BE068A">
            <w:pPr>
              <w:spacing w:after="80"/>
              <w:jc w:val="center"/>
              <w:rPr>
                <w:b/>
              </w:rPr>
            </w:pPr>
            <w:r>
              <w:rPr>
                <w:b/>
              </w:rPr>
              <w:t>Out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46" w:author="Author">
              <w:tcPr>
                <w:tcW w:w="8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DBDA608" w14:textId="77777777" w:rsidR="00BE068A" w:rsidRDefault="00BE068A">
            <w:pPr>
              <w:spacing w:after="80"/>
              <w:jc w:val="center"/>
              <w:rPr>
                <w:b/>
              </w:rPr>
            </w:pPr>
            <w:r>
              <w:rPr>
                <w:b/>
              </w:rPr>
              <w:t>Dep</w:t>
            </w:r>
            <w:r>
              <w:rPr>
                <w:b/>
                <w:vertAlign w:val="superscript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47" w:author="Author">
              <w:tcPr>
                <w:tcW w:w="107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F974C96" w14:textId="77777777" w:rsidR="00BE068A" w:rsidRDefault="00BE068A">
            <w:pPr>
              <w:spacing w:after="8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InOut</w:t>
            </w:r>
            <w:proofErr w:type="spellEnd"/>
          </w:p>
        </w:tc>
      </w:tr>
      <w:tr w:rsidR="00F74D11" w14:paraId="016EDA2D" w14:textId="77777777" w:rsidTr="00F44E07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48" w:author="Author">
              <w:tcPr>
                <w:tcW w:w="246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772EA280" w14:textId="77777777" w:rsidR="00F74D11" w:rsidRDefault="00F74D11" w:rsidP="00F74D11">
            <w:pPr>
              <w:spacing w:after="80"/>
            </w:pPr>
            <w:r>
              <w:t>Ts4file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49" w:author="Author">
              <w:tcPr>
                <w:tcW w:w="1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531D0302" w14:textId="77777777" w:rsidR="00F74D11" w:rsidRDefault="00F74D11" w:rsidP="00F74D11">
            <w:pPr>
              <w:spacing w:after="80"/>
              <w:jc w:val="center"/>
              <w:rPr>
                <w:rFonts w:cs="Arial"/>
                <w:b/>
              </w:rPr>
            </w:pPr>
            <w:r>
              <w:t>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50" w:author="Author">
              <w:tcPr>
                <w:tcW w:w="11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B093CF8" w14:textId="77777777" w:rsidR="00F74D11" w:rsidRDefault="00F74D11" w:rsidP="00F74D11">
            <w:pPr>
              <w:spacing w:after="80"/>
              <w:jc w:val="center"/>
              <w:rPr>
                <w:rFonts w:cs="Arial"/>
                <w:b/>
              </w:rPr>
            </w:pPr>
            <w:r>
              <w:t>--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51" w:author="Author">
              <w:tcPr>
                <w:tcW w:w="9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4C74B662" w14:textId="77777777" w:rsidR="00F74D11" w:rsidRDefault="00F74D11" w:rsidP="00F74D11">
            <w:pPr>
              <w:spacing w:after="80"/>
              <w:jc w:val="center"/>
              <w:rPr>
                <w:rFonts w:cs="Arial"/>
                <w:b/>
              </w:rPr>
            </w:pPr>
            <w: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2" w:author="Author">
              <w:tcPr>
                <w:tcW w:w="83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485A199" w14:textId="77777777" w:rsidR="00F74D11" w:rsidRDefault="00F74D11" w:rsidP="00F74D11">
            <w:pPr>
              <w:spacing w:after="80"/>
              <w:jc w:val="center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3" w:author="Author">
              <w:tcPr>
                <w:tcW w:w="9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59535D0" w14:textId="77777777" w:rsidR="00F74D11" w:rsidRDefault="00F74D11" w:rsidP="00F74D11">
            <w:pPr>
              <w:spacing w:after="80"/>
              <w:jc w:val="center"/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4" w:author="Author">
              <w:tcPr>
                <w:tcW w:w="8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83E2E20" w14:textId="77777777" w:rsidR="00F74D11" w:rsidRDefault="00F74D11" w:rsidP="00EA7821">
            <w:pPr>
              <w:spacing w:after="80"/>
              <w:jc w:val="center"/>
            </w:pPr>
            <w:r w:rsidRPr="00CC2174">
              <w:t>X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5" w:author="Author">
              <w:tcPr>
                <w:tcW w:w="107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47C58FF" w14:textId="77777777" w:rsidR="00F74D11" w:rsidRDefault="00F74D11" w:rsidP="00F74D11">
            <w:pPr>
              <w:spacing w:after="80"/>
            </w:pPr>
          </w:p>
        </w:tc>
      </w:tr>
      <w:tr w:rsidR="00F74D11" w:rsidDel="00F44E07" w14:paraId="11AA6359" w14:textId="500727B0" w:rsidTr="00F44E07">
        <w:trPr>
          <w:del w:id="156" w:author="Author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57" w:author="Author">
              <w:tcPr>
                <w:tcW w:w="246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4B491EB" w14:textId="77A91C8E" w:rsidR="00F74D11" w:rsidDel="00F44E07" w:rsidRDefault="00F74D11" w:rsidP="00F74D11">
            <w:pPr>
              <w:spacing w:after="80"/>
              <w:rPr>
                <w:del w:id="158" w:author="Author"/>
                <w:rFonts w:cs="Arial"/>
                <w:b/>
              </w:rPr>
            </w:pPr>
            <w:del w:id="159" w:author="Author">
              <w:r w:rsidDel="00F44E07">
                <w:delText>Ts4file_Boundary</w:delText>
              </w:r>
            </w:del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0" w:author="Author">
              <w:tcPr>
                <w:tcW w:w="1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6E4EA63B" w14:textId="3B4BE435" w:rsidR="00F74D11" w:rsidDel="00F44E07" w:rsidRDefault="00F74D11" w:rsidP="00F74D11">
            <w:pPr>
              <w:spacing w:after="80"/>
              <w:jc w:val="center"/>
              <w:rPr>
                <w:del w:id="161" w:author="Author"/>
                <w:rFonts w:cs="Arial"/>
                <w:b/>
              </w:rPr>
            </w:pPr>
            <w:del w:id="162" w:author="Author">
              <w:r w:rsidDel="00F44E07">
                <w:delText>No</w:delText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3" w:author="Author">
              <w:tcPr>
                <w:tcW w:w="11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5A4C242C" w14:textId="37CFE2BB" w:rsidR="00F74D11" w:rsidDel="00F44E07" w:rsidRDefault="00F74D11" w:rsidP="00F74D11">
            <w:pPr>
              <w:spacing w:after="80"/>
              <w:jc w:val="center"/>
              <w:rPr>
                <w:del w:id="164" w:author="Author"/>
                <w:rFonts w:cs="Arial"/>
                <w:b/>
              </w:rPr>
            </w:pPr>
            <w:del w:id="165" w:author="Author">
              <w:r w:rsidDel="00F44E07">
                <w:delText>--</w:delText>
              </w:r>
            </w:del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6" w:author="Author">
              <w:tcPr>
                <w:tcW w:w="9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614A272" w14:textId="7289659C" w:rsidR="00F74D11" w:rsidDel="00F44E07" w:rsidRDefault="00F74D11" w:rsidP="00F74D11">
            <w:pPr>
              <w:spacing w:after="80"/>
              <w:jc w:val="center"/>
              <w:rPr>
                <w:del w:id="167" w:author="Author"/>
                <w:rFonts w:cs="Arial"/>
                <w:b/>
              </w:rPr>
            </w:pPr>
            <w:del w:id="168" w:author="Author">
              <w:r w:rsidDel="00F44E07">
                <w:delText>X</w:delText>
              </w:r>
            </w:del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69" w:author="Author">
              <w:tcPr>
                <w:tcW w:w="83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0A8CFEC" w14:textId="1C0C0969" w:rsidR="00F74D11" w:rsidDel="00F44E07" w:rsidRDefault="00F74D11" w:rsidP="00F74D11">
            <w:pPr>
              <w:spacing w:after="80"/>
              <w:jc w:val="center"/>
              <w:rPr>
                <w:del w:id="170" w:author="Author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71" w:author="Author">
              <w:tcPr>
                <w:tcW w:w="9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73D68C6" w14:textId="14D1BED0" w:rsidR="00F74D11" w:rsidDel="00F44E07" w:rsidRDefault="00F74D11" w:rsidP="00F74D11">
            <w:pPr>
              <w:spacing w:after="80"/>
              <w:jc w:val="center"/>
              <w:rPr>
                <w:del w:id="172" w:author="Author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73" w:author="Author">
              <w:tcPr>
                <w:tcW w:w="8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9E95E2F" w14:textId="73DE01D7" w:rsidR="00F74D11" w:rsidDel="00F44E07" w:rsidRDefault="00F74D11" w:rsidP="00EA7821">
            <w:pPr>
              <w:spacing w:after="80"/>
              <w:jc w:val="center"/>
              <w:rPr>
                <w:del w:id="174" w:author="Author"/>
              </w:rPr>
            </w:pPr>
            <w:del w:id="175" w:author="Author">
              <w:r w:rsidRPr="00CC2174" w:rsidDel="00F44E07">
                <w:delText>X</w:delText>
              </w:r>
            </w:del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76" w:author="Author">
              <w:tcPr>
                <w:tcW w:w="107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8CED411" w14:textId="26F99649" w:rsidR="00F74D11" w:rsidDel="00F44E07" w:rsidRDefault="00F74D11" w:rsidP="00F74D11">
            <w:pPr>
              <w:spacing w:after="80"/>
              <w:rPr>
                <w:del w:id="177" w:author="Author"/>
              </w:rPr>
            </w:pPr>
          </w:p>
        </w:tc>
      </w:tr>
      <w:tr w:rsidR="00466E56" w:rsidDel="00F44E07" w14:paraId="4741C45A" w14:textId="4ACC74EC" w:rsidTr="00F44E07">
        <w:trPr>
          <w:del w:id="178" w:author="Author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79" w:author="Author">
              <w:tcPr>
                <w:tcW w:w="246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08F7CA3" w14:textId="04AFF0C8" w:rsidR="00466E56" w:rsidDel="00F44E07" w:rsidRDefault="00466E56" w:rsidP="00466E56">
            <w:pPr>
              <w:spacing w:after="80"/>
              <w:rPr>
                <w:del w:id="180" w:author="Author"/>
              </w:rPr>
            </w:pPr>
            <w:del w:id="181" w:author="Author">
              <w:r w:rsidDel="00F44E07">
                <w:delText>Ts4file_Package_Options</w:delText>
              </w:r>
            </w:del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82" w:author="Author">
              <w:tcPr>
                <w:tcW w:w="1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BAD5406" w14:textId="73F498EC" w:rsidR="00466E56" w:rsidDel="00F44E07" w:rsidRDefault="00466E56" w:rsidP="00466E56">
            <w:pPr>
              <w:spacing w:after="80"/>
              <w:jc w:val="center"/>
              <w:rPr>
                <w:del w:id="183" w:author="Author"/>
              </w:rPr>
            </w:pPr>
            <w:del w:id="184" w:author="Author">
              <w:r w:rsidDel="00F44E07">
                <w:delText>Yes/No</w:delText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85" w:author="Author">
              <w:tcPr>
                <w:tcW w:w="11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37D7014" w14:textId="2FCB75D5" w:rsidR="00466E56" w:rsidDel="00F44E07" w:rsidRDefault="00466E56" w:rsidP="00466E56">
            <w:pPr>
              <w:spacing w:after="80"/>
              <w:jc w:val="center"/>
              <w:rPr>
                <w:del w:id="186" w:author="Author"/>
              </w:rPr>
            </w:pPr>
            <w:del w:id="187" w:author="Author">
              <w:r w:rsidDel="00F44E07">
                <w:delText>--</w:delText>
              </w:r>
            </w:del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88" w:author="Author">
              <w:tcPr>
                <w:tcW w:w="9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E417985" w14:textId="27044087" w:rsidR="00466E56" w:rsidDel="00F44E07" w:rsidRDefault="00466E56" w:rsidP="00466E56">
            <w:pPr>
              <w:spacing w:after="80"/>
              <w:jc w:val="center"/>
              <w:rPr>
                <w:del w:id="189" w:author="Author"/>
              </w:rPr>
            </w:pPr>
            <w:del w:id="190" w:author="Author">
              <w:r w:rsidDel="00F44E07">
                <w:delText>X</w:delText>
              </w:r>
            </w:del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91" w:author="Author">
              <w:tcPr>
                <w:tcW w:w="83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0DFBD61" w14:textId="692C31E3" w:rsidR="00466E56" w:rsidDel="00F44E07" w:rsidRDefault="00466E56" w:rsidP="00466E56">
            <w:pPr>
              <w:spacing w:after="80"/>
              <w:jc w:val="center"/>
              <w:rPr>
                <w:del w:id="192" w:author="Author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93" w:author="Author">
              <w:tcPr>
                <w:tcW w:w="9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27118D0" w14:textId="5F82D02B" w:rsidR="00466E56" w:rsidDel="00F44E07" w:rsidRDefault="00466E56" w:rsidP="00466E56">
            <w:pPr>
              <w:spacing w:after="80"/>
              <w:jc w:val="center"/>
              <w:rPr>
                <w:del w:id="194" w:author="Author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95" w:author="Author">
              <w:tcPr>
                <w:tcW w:w="8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7D1D707" w14:textId="106B2553" w:rsidR="00466E56" w:rsidRPr="00CC2174" w:rsidDel="00F44E07" w:rsidRDefault="00466E56" w:rsidP="00466E56">
            <w:pPr>
              <w:spacing w:after="80"/>
              <w:jc w:val="center"/>
              <w:rPr>
                <w:del w:id="196" w:author="Author"/>
              </w:rPr>
            </w:pPr>
            <w:del w:id="197" w:author="Author">
              <w:r w:rsidRPr="00CC2174" w:rsidDel="00F44E07">
                <w:delText>X</w:delText>
              </w:r>
            </w:del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98" w:author="Author">
              <w:tcPr>
                <w:tcW w:w="107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832FDDD" w14:textId="7983A7E2" w:rsidR="00466E56" w:rsidDel="00F44E07" w:rsidRDefault="00466E56" w:rsidP="00466E56">
            <w:pPr>
              <w:spacing w:after="80"/>
              <w:rPr>
                <w:del w:id="199" w:author="Author"/>
              </w:rPr>
            </w:pPr>
          </w:p>
        </w:tc>
      </w:tr>
      <w:tr w:rsidR="00466E56" w:rsidDel="00F44E07" w14:paraId="6C63F27B" w14:textId="1EA265A2" w:rsidTr="00F44E07">
        <w:trPr>
          <w:del w:id="200" w:author="Author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01" w:author="Author">
              <w:tcPr>
                <w:tcW w:w="246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A2D0828" w14:textId="5E2F4EBA" w:rsidR="00466E56" w:rsidDel="00F44E07" w:rsidRDefault="00466E56" w:rsidP="00466E56">
            <w:pPr>
              <w:spacing w:after="80"/>
              <w:rPr>
                <w:del w:id="202" w:author="Author"/>
              </w:rPr>
            </w:pPr>
            <w:del w:id="203" w:author="Author">
              <w:r w:rsidDel="00F44E07">
                <w:delText>Ts4file_Package_Data</w:delText>
              </w:r>
            </w:del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04" w:author="Author">
              <w:tcPr>
                <w:tcW w:w="1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C9EADF0" w14:textId="15B64537" w:rsidR="00466E56" w:rsidDel="00F44E07" w:rsidRDefault="00466E56" w:rsidP="00466E56">
            <w:pPr>
              <w:spacing w:after="80"/>
              <w:jc w:val="center"/>
              <w:rPr>
                <w:del w:id="205" w:author="Author"/>
              </w:rPr>
            </w:pPr>
            <w:del w:id="206" w:author="Author">
              <w:r w:rsidDel="00F44E07">
                <w:delText>Yes/No</w:delText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07" w:author="Author">
              <w:tcPr>
                <w:tcW w:w="11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E83ADFF" w14:textId="293BE9C2" w:rsidR="00466E56" w:rsidDel="00F44E07" w:rsidRDefault="00466E56" w:rsidP="00466E56">
            <w:pPr>
              <w:spacing w:after="80"/>
              <w:jc w:val="center"/>
              <w:rPr>
                <w:del w:id="208" w:author="Author"/>
              </w:rPr>
            </w:pPr>
            <w:del w:id="209" w:author="Author">
              <w:r w:rsidDel="00F44E07">
                <w:delText>--</w:delText>
              </w:r>
            </w:del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10" w:author="Author">
              <w:tcPr>
                <w:tcW w:w="9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CB6F95D" w14:textId="23007265" w:rsidR="00466E56" w:rsidDel="00F44E07" w:rsidRDefault="00466E56" w:rsidP="00466E56">
            <w:pPr>
              <w:spacing w:after="80"/>
              <w:jc w:val="center"/>
              <w:rPr>
                <w:del w:id="211" w:author="Author"/>
              </w:rPr>
            </w:pPr>
            <w:del w:id="212" w:author="Author">
              <w:r w:rsidDel="00F44E07">
                <w:delText>X</w:delText>
              </w:r>
            </w:del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13" w:author="Author">
              <w:tcPr>
                <w:tcW w:w="83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28923A7" w14:textId="6331543F" w:rsidR="00466E56" w:rsidDel="00F44E07" w:rsidRDefault="00466E56" w:rsidP="00466E56">
            <w:pPr>
              <w:spacing w:after="80"/>
              <w:jc w:val="center"/>
              <w:rPr>
                <w:del w:id="214" w:author="Author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15" w:author="Author">
              <w:tcPr>
                <w:tcW w:w="9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229805A" w14:textId="7679E0A1" w:rsidR="00466E56" w:rsidDel="00F44E07" w:rsidRDefault="00466E56" w:rsidP="00466E56">
            <w:pPr>
              <w:spacing w:after="80"/>
              <w:jc w:val="center"/>
              <w:rPr>
                <w:del w:id="216" w:author="Author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17" w:author="Author">
              <w:tcPr>
                <w:tcW w:w="8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D2DEFDD" w14:textId="1B9A0ADC" w:rsidR="00466E56" w:rsidRPr="00CC2174" w:rsidDel="00F44E07" w:rsidRDefault="00466E56" w:rsidP="00466E56">
            <w:pPr>
              <w:spacing w:after="80"/>
              <w:jc w:val="center"/>
              <w:rPr>
                <w:del w:id="218" w:author="Author"/>
              </w:rPr>
            </w:pPr>
            <w:del w:id="219" w:author="Author">
              <w:r w:rsidRPr="00CC2174" w:rsidDel="00F44E07">
                <w:delText>X</w:delText>
              </w:r>
            </w:del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20" w:author="Author">
              <w:tcPr>
                <w:tcW w:w="107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657ABBC" w14:textId="7F9F5590" w:rsidR="00466E56" w:rsidDel="00F44E07" w:rsidRDefault="00466E56" w:rsidP="00466E56">
            <w:pPr>
              <w:spacing w:after="80"/>
              <w:rPr>
                <w:del w:id="221" w:author="Author"/>
              </w:rPr>
            </w:pPr>
          </w:p>
        </w:tc>
      </w:tr>
      <w:tr w:rsidR="00466E56" w14:paraId="7E54B297" w14:textId="77777777" w:rsidTr="00F44E07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22" w:author="Author">
              <w:tcPr>
                <w:tcW w:w="246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50B218A2" w14:textId="77777777" w:rsidR="00466E56" w:rsidRDefault="00466E56" w:rsidP="00466E56">
            <w:pPr>
              <w:spacing w:after="80"/>
              <w:rPr>
                <w:rFonts w:cs="Arial"/>
                <w:b/>
              </w:rPr>
            </w:pPr>
            <w:proofErr w:type="spellStart"/>
            <w:r>
              <w:t>Tx_V</w:t>
            </w:r>
            <w:proofErr w:type="spell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23" w:author="Author">
              <w:tcPr>
                <w:tcW w:w="1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5B67EDBE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</w:rPr>
            </w:pPr>
            <w:r>
              <w:t>Yes/No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24" w:author="Author">
              <w:tcPr>
                <w:tcW w:w="11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D188BA2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</w:rPr>
            </w:pPr>
            <w:r>
              <w:t>--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25" w:author="Author">
              <w:tcPr>
                <w:tcW w:w="9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71B1981F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</w:rPr>
            </w:pPr>
            <w: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26" w:author="Author">
              <w:tcPr>
                <w:tcW w:w="83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525C809" w14:textId="77777777" w:rsidR="00466E56" w:rsidRDefault="00466E56" w:rsidP="00466E56">
            <w:pPr>
              <w:spacing w:after="80"/>
              <w:jc w:val="center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27" w:author="Author">
              <w:tcPr>
                <w:tcW w:w="9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577D4F7" w14:textId="77777777" w:rsidR="00466E56" w:rsidRDefault="00466E56" w:rsidP="00466E56">
            <w:pPr>
              <w:spacing w:after="80"/>
              <w:jc w:val="center"/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28" w:author="Author">
              <w:tcPr>
                <w:tcW w:w="8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131DD72" w14:textId="77777777" w:rsidR="00466E56" w:rsidRDefault="00466E56" w:rsidP="00466E56">
            <w:pPr>
              <w:spacing w:after="80"/>
              <w:jc w:val="center"/>
            </w:pPr>
            <w:r w:rsidRPr="00CC2174">
              <w:t>X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29" w:author="Author">
              <w:tcPr>
                <w:tcW w:w="107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10956D3" w14:textId="77777777" w:rsidR="00466E56" w:rsidRDefault="00466E56" w:rsidP="00466E56">
            <w:pPr>
              <w:spacing w:after="80"/>
            </w:pPr>
          </w:p>
        </w:tc>
      </w:tr>
      <w:tr w:rsidR="00466E56" w14:paraId="3B3A1153" w14:textId="77777777" w:rsidTr="00F44E07">
        <w:trPr>
          <w:trHeight w:val="269"/>
          <w:trPrChange w:id="230" w:author="Author">
            <w:trPr>
              <w:trHeight w:val="269"/>
            </w:trPr>
          </w:trPrChange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31" w:author="Author">
              <w:tcPr>
                <w:tcW w:w="246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254582C" w14:textId="77777777" w:rsidR="00466E56" w:rsidRDefault="00466E56" w:rsidP="00466E56">
            <w:pPr>
              <w:spacing w:after="80"/>
              <w:rPr>
                <w:rFonts w:cs="Arial"/>
                <w:b/>
              </w:rPr>
            </w:pPr>
            <w:proofErr w:type="spellStart"/>
            <w:r>
              <w:t>Tx_R</w:t>
            </w:r>
            <w:proofErr w:type="spell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32" w:author="Author">
              <w:tcPr>
                <w:tcW w:w="1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48C759A4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</w:rPr>
            </w:pPr>
            <w:r>
              <w:t>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33" w:author="Author">
              <w:tcPr>
                <w:tcW w:w="11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2C6B143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</w:rPr>
            </w:pPr>
            <w:r>
              <w:t>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34" w:author="Author">
              <w:tcPr>
                <w:tcW w:w="9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B8B1229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</w:rPr>
            </w:pPr>
            <w: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35" w:author="Author">
              <w:tcPr>
                <w:tcW w:w="83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14478EC" w14:textId="77777777" w:rsidR="00466E56" w:rsidRDefault="00466E56" w:rsidP="00466E56">
            <w:pPr>
              <w:spacing w:after="80"/>
              <w:jc w:val="center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36" w:author="Author">
              <w:tcPr>
                <w:tcW w:w="9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ADFE142" w14:textId="77777777" w:rsidR="00466E56" w:rsidRDefault="00466E56" w:rsidP="00466E56">
            <w:pPr>
              <w:spacing w:after="80"/>
              <w:jc w:val="center"/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37" w:author="Author">
              <w:tcPr>
                <w:tcW w:w="8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9D16D8E" w14:textId="77777777" w:rsidR="00466E56" w:rsidRDefault="00466E56" w:rsidP="00466E56">
            <w:pPr>
              <w:spacing w:after="80"/>
              <w:jc w:val="center"/>
            </w:pPr>
            <w:r w:rsidRPr="00CC2174">
              <w:t>X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38" w:author="Author">
              <w:tcPr>
                <w:tcW w:w="107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264AC7E" w14:textId="77777777" w:rsidR="00466E56" w:rsidRDefault="00466E56" w:rsidP="00466E56">
            <w:pPr>
              <w:spacing w:after="80"/>
            </w:pPr>
          </w:p>
        </w:tc>
      </w:tr>
      <w:tr w:rsidR="00466E56" w14:paraId="25528D67" w14:textId="77777777" w:rsidTr="00F44E07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39" w:author="Author">
              <w:tcPr>
                <w:tcW w:w="246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DB775CB" w14:textId="77777777" w:rsidR="00466E56" w:rsidRDefault="00466E56" w:rsidP="00466E56">
            <w:pPr>
              <w:spacing w:after="80"/>
              <w:rPr>
                <w:rFonts w:cs="Arial"/>
                <w:b/>
              </w:rPr>
            </w:pPr>
            <w:proofErr w:type="spellStart"/>
            <w:r>
              <w:t>Rx_R</w:t>
            </w:r>
            <w:proofErr w:type="spell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40" w:author="Author">
              <w:tcPr>
                <w:tcW w:w="1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422EC204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</w:rPr>
            </w:pPr>
            <w:r>
              <w:t>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41" w:author="Author">
              <w:tcPr>
                <w:tcW w:w="11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6D5E20E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</w:rPr>
            </w:pPr>
            <w:r>
              <w:t>Infinity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42" w:author="Author">
              <w:tcPr>
                <w:tcW w:w="9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64DFB52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</w:rPr>
            </w:pPr>
            <w: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43" w:author="Author">
              <w:tcPr>
                <w:tcW w:w="83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8AF302A" w14:textId="77777777" w:rsidR="00466E56" w:rsidRDefault="00466E56" w:rsidP="00466E56">
            <w:pPr>
              <w:spacing w:after="80"/>
              <w:jc w:val="center"/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44" w:author="Author">
              <w:tcPr>
                <w:tcW w:w="9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3D777A7" w14:textId="77777777" w:rsidR="00466E56" w:rsidRDefault="00466E56" w:rsidP="00466E56">
            <w:pPr>
              <w:spacing w:after="80"/>
              <w:jc w:val="center"/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45" w:author="Author">
              <w:tcPr>
                <w:tcW w:w="8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C160494" w14:textId="77777777" w:rsidR="00466E56" w:rsidRDefault="00466E56" w:rsidP="00466E56">
            <w:pPr>
              <w:spacing w:after="80"/>
              <w:jc w:val="center"/>
            </w:pPr>
            <w:r w:rsidRPr="00CC2174">
              <w:t>X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46" w:author="Author">
              <w:tcPr>
                <w:tcW w:w="107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3BA837A" w14:textId="77777777" w:rsidR="00466E56" w:rsidRDefault="00466E56" w:rsidP="00466E56">
            <w:pPr>
              <w:spacing w:after="80"/>
            </w:pPr>
          </w:p>
        </w:tc>
      </w:tr>
    </w:tbl>
    <w:p w14:paraId="6B077717" w14:textId="77777777" w:rsidR="00BE068A" w:rsidRDefault="00BE068A" w:rsidP="00FE2BDD">
      <w:pPr>
        <w:pStyle w:val="Exampletext"/>
      </w:pPr>
    </w:p>
    <w:p w14:paraId="1870A2EC" w14:textId="77777777" w:rsidR="00BE068A" w:rsidRDefault="00BE068A" w:rsidP="00FE2BDD">
      <w:pPr>
        <w:pStyle w:val="Exampletext"/>
      </w:pPr>
    </w:p>
    <w:p w14:paraId="3426EB10" w14:textId="6BD8C647" w:rsidR="00BE068A" w:rsidRDefault="00BE068A" w:rsidP="00BE068A">
      <w:pPr>
        <w:pStyle w:val="TableCaption"/>
        <w:spacing w:after="80"/>
      </w:pPr>
      <w:r>
        <w:t xml:space="preserve">Table </w:t>
      </w:r>
      <w:fldSimple w:instr=" SEQ Table \* ARABIC ">
        <w:r w:rsidR="00585242">
          <w:rPr>
            <w:noProof/>
          </w:rPr>
          <w:t>2</w:t>
        </w:r>
      </w:fldSimple>
      <w:r>
        <w:t xml:space="preserve"> – Allowable Data Types for General Reserved Parameters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6"/>
        <w:gridCol w:w="1325"/>
        <w:gridCol w:w="1273"/>
        <w:gridCol w:w="1150"/>
        <w:gridCol w:w="1550"/>
        <w:gridCol w:w="1216"/>
      </w:tblGrid>
      <w:tr w:rsidR="00BE068A" w14:paraId="219B6340" w14:textId="77777777" w:rsidTr="00466E56">
        <w:trPr>
          <w:tblHeader/>
        </w:trPr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888C" w14:textId="77777777" w:rsidR="00BE068A" w:rsidRDefault="00BE068A">
            <w:pPr>
              <w:spacing w:after="80"/>
              <w:jc w:val="center"/>
              <w:rPr>
                <w:b/>
              </w:rPr>
            </w:pPr>
            <w:r>
              <w:rPr>
                <w:b/>
              </w:rPr>
              <w:t>Reserved Parameter</w:t>
            </w:r>
          </w:p>
        </w:tc>
        <w:tc>
          <w:tcPr>
            <w:tcW w:w="6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7447E" w14:textId="77777777" w:rsidR="00BE068A" w:rsidRDefault="00BE068A">
            <w:pPr>
              <w:spacing w:after="80"/>
              <w:jc w:val="center"/>
              <w:rPr>
                <w:b/>
              </w:rPr>
            </w:pPr>
            <w:r>
              <w:rPr>
                <w:b/>
              </w:rPr>
              <w:t>Data Type</w:t>
            </w:r>
          </w:p>
        </w:tc>
      </w:tr>
      <w:tr w:rsidR="00BE068A" w14:paraId="258753FA" w14:textId="77777777" w:rsidTr="00BE068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B610B" w14:textId="77777777" w:rsidR="00BE068A" w:rsidRDefault="00BE068A">
            <w:pPr>
              <w:rPr>
                <w:b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6D82F" w14:textId="77777777" w:rsidR="00BE068A" w:rsidRDefault="00BE068A">
            <w:pPr>
              <w:spacing w:after="80"/>
              <w:jc w:val="center"/>
              <w:rPr>
                <w:rFonts w:cs="Arial"/>
                <w:b/>
              </w:rPr>
            </w:pPr>
            <w:r>
              <w:rPr>
                <w:b/>
              </w:rPr>
              <w:t>Float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06036" w14:textId="77777777" w:rsidR="00BE068A" w:rsidRDefault="00BE068A">
            <w:pPr>
              <w:spacing w:after="80"/>
              <w:jc w:val="center"/>
              <w:rPr>
                <w:rFonts w:cs="Arial"/>
                <w:b/>
              </w:rPr>
            </w:pPr>
            <w:r>
              <w:rPr>
                <w:b/>
              </w:rPr>
              <w:t>UI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7C8FD" w14:textId="77777777" w:rsidR="00BE068A" w:rsidRDefault="00BE068A">
            <w:pPr>
              <w:spacing w:after="80"/>
              <w:jc w:val="center"/>
              <w:rPr>
                <w:b/>
              </w:rPr>
            </w:pPr>
            <w:r>
              <w:rPr>
                <w:b/>
              </w:rPr>
              <w:t>Integer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675CA" w14:textId="77777777" w:rsidR="00BE068A" w:rsidRDefault="00BE068A">
            <w:pPr>
              <w:spacing w:after="80"/>
              <w:jc w:val="center"/>
              <w:rPr>
                <w:b/>
              </w:rPr>
            </w:pPr>
            <w:r>
              <w:rPr>
                <w:b/>
              </w:rPr>
              <w:t>String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1A519" w14:textId="77777777" w:rsidR="00BE068A" w:rsidRDefault="00BE068A">
            <w:pPr>
              <w:spacing w:after="80"/>
              <w:jc w:val="center"/>
              <w:rPr>
                <w:b/>
              </w:rPr>
            </w:pPr>
            <w:r>
              <w:rPr>
                <w:b/>
              </w:rPr>
              <w:t>Boolean</w:t>
            </w:r>
          </w:p>
        </w:tc>
      </w:tr>
      <w:tr w:rsidR="00BE068A" w14:paraId="16B70931" w14:textId="77777777" w:rsidTr="00466E56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D5186" w14:textId="77777777" w:rsidR="00BE068A" w:rsidRDefault="00BE068A">
            <w:pPr>
              <w:spacing w:after="80"/>
            </w:pPr>
            <w:r>
              <w:t>Ts4file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58E6" w14:textId="77777777" w:rsidR="00BE068A" w:rsidRDefault="00BE068A">
            <w:pPr>
              <w:spacing w:after="80"/>
              <w:jc w:val="center"/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3383" w14:textId="77777777" w:rsidR="00BE068A" w:rsidRDefault="00BE068A">
            <w:pPr>
              <w:spacing w:after="80"/>
              <w:jc w:val="center"/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1F21" w14:textId="77777777" w:rsidR="00BE068A" w:rsidRDefault="00BE068A">
            <w:pPr>
              <w:spacing w:after="80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FF641" w14:textId="77777777" w:rsidR="00BE068A" w:rsidRDefault="00BE068A">
            <w:pPr>
              <w:spacing w:after="80"/>
              <w:jc w:val="center"/>
              <w:rPr>
                <w:rFonts w:cs="Arial"/>
                <w:b/>
              </w:rPr>
            </w:pPr>
            <w:r>
              <w:t>X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D71A" w14:textId="77777777" w:rsidR="00BE068A" w:rsidRDefault="00BE068A">
            <w:pPr>
              <w:spacing w:after="80"/>
            </w:pPr>
          </w:p>
        </w:tc>
      </w:tr>
      <w:tr w:rsidR="00BE068A" w:rsidDel="00F44E07" w14:paraId="5DC30A31" w14:textId="53882503" w:rsidTr="00466E56">
        <w:trPr>
          <w:del w:id="247" w:author="Author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86350" w14:textId="4F6A4FAD" w:rsidR="00BE068A" w:rsidDel="00F44E07" w:rsidRDefault="00BE068A">
            <w:pPr>
              <w:spacing w:after="80"/>
              <w:rPr>
                <w:del w:id="248" w:author="Author"/>
                <w:rFonts w:cs="Arial"/>
                <w:b/>
              </w:rPr>
            </w:pPr>
            <w:del w:id="249" w:author="Author">
              <w:r w:rsidDel="00F44E07">
                <w:delText>Ts4file_Boundary</w:delText>
              </w:r>
            </w:del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A49E" w14:textId="3C7F6F32" w:rsidR="00BE068A" w:rsidDel="00F44E07" w:rsidRDefault="00BE068A">
            <w:pPr>
              <w:spacing w:after="80"/>
              <w:jc w:val="center"/>
              <w:rPr>
                <w:del w:id="250" w:author="Autho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0FD8" w14:textId="7FD9B8B6" w:rsidR="00BE068A" w:rsidDel="00F44E07" w:rsidRDefault="00BE068A">
            <w:pPr>
              <w:spacing w:after="80"/>
              <w:jc w:val="center"/>
              <w:rPr>
                <w:del w:id="251" w:author="Author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D87D" w14:textId="5E901F5E" w:rsidR="00BE068A" w:rsidDel="00F44E07" w:rsidRDefault="00BE068A">
            <w:pPr>
              <w:spacing w:after="80"/>
              <w:jc w:val="center"/>
              <w:rPr>
                <w:del w:id="252" w:author="Author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198A" w14:textId="3C698F99" w:rsidR="00BE068A" w:rsidDel="00F44E07" w:rsidRDefault="00BE068A">
            <w:pPr>
              <w:spacing w:after="80"/>
              <w:jc w:val="center"/>
              <w:rPr>
                <w:del w:id="253" w:author="Author"/>
              </w:rPr>
            </w:pPr>
            <w:del w:id="254" w:author="Author">
              <w:r w:rsidDel="00F44E07">
                <w:delText>X</w:delText>
              </w:r>
            </w:del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08CB6" w14:textId="38B6AFEF" w:rsidR="00BE068A" w:rsidDel="00F44E07" w:rsidRDefault="00BE068A">
            <w:pPr>
              <w:spacing w:after="80"/>
              <w:jc w:val="center"/>
              <w:rPr>
                <w:del w:id="255" w:author="Author"/>
                <w:rFonts w:cs="Arial"/>
                <w:b/>
              </w:rPr>
            </w:pPr>
          </w:p>
        </w:tc>
      </w:tr>
      <w:tr w:rsidR="00466E56" w:rsidDel="00F44E07" w14:paraId="7963E275" w14:textId="13D74704" w:rsidTr="00466E56">
        <w:trPr>
          <w:del w:id="256" w:author="Author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50E9" w14:textId="1CAB6353" w:rsidR="00466E56" w:rsidDel="00F44E07" w:rsidRDefault="00466E56" w:rsidP="00466E56">
            <w:pPr>
              <w:spacing w:after="80"/>
              <w:rPr>
                <w:del w:id="257" w:author="Author"/>
              </w:rPr>
            </w:pPr>
            <w:del w:id="258" w:author="Author">
              <w:r w:rsidDel="00F44E07">
                <w:delText>Ts4file_Package_Options</w:delText>
              </w:r>
            </w:del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BCBC" w14:textId="760E2D35" w:rsidR="00466E56" w:rsidDel="00F44E07" w:rsidRDefault="00466E56" w:rsidP="00466E56">
            <w:pPr>
              <w:spacing w:after="80"/>
              <w:jc w:val="center"/>
              <w:rPr>
                <w:del w:id="259" w:author="Autho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33B7" w14:textId="18E94417" w:rsidR="00466E56" w:rsidDel="00F44E07" w:rsidRDefault="00466E56" w:rsidP="00466E56">
            <w:pPr>
              <w:spacing w:after="80"/>
              <w:jc w:val="center"/>
              <w:rPr>
                <w:del w:id="260" w:author="Author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CEE5" w14:textId="47E5E751" w:rsidR="00466E56" w:rsidDel="00F44E07" w:rsidRDefault="00466E56" w:rsidP="00466E56">
            <w:pPr>
              <w:spacing w:after="80"/>
              <w:jc w:val="center"/>
              <w:rPr>
                <w:del w:id="261" w:author="Author"/>
                <w:rFonts w:cs="Arial"/>
                <w:b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F1BF" w14:textId="338C4A6F" w:rsidR="00466E56" w:rsidDel="00F44E07" w:rsidRDefault="00466E56" w:rsidP="00466E56">
            <w:pPr>
              <w:spacing w:after="80"/>
              <w:jc w:val="center"/>
              <w:rPr>
                <w:del w:id="262" w:author="Author"/>
              </w:rPr>
            </w:pPr>
            <w:del w:id="263" w:author="Author">
              <w:r w:rsidDel="00F44E07">
                <w:delText>X</w:delText>
              </w:r>
            </w:del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FBF6" w14:textId="28104943" w:rsidR="00466E56" w:rsidDel="00F44E07" w:rsidRDefault="00466E56" w:rsidP="00466E56">
            <w:pPr>
              <w:spacing w:after="80"/>
              <w:rPr>
                <w:del w:id="264" w:author="Author"/>
              </w:rPr>
            </w:pPr>
          </w:p>
        </w:tc>
      </w:tr>
      <w:tr w:rsidR="00466E56" w:rsidDel="00F44E07" w14:paraId="1944237A" w14:textId="11569EB9" w:rsidTr="00466E56">
        <w:trPr>
          <w:del w:id="265" w:author="Author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A0D7" w14:textId="648279D9" w:rsidR="00466E56" w:rsidDel="00F44E07" w:rsidRDefault="00466E56" w:rsidP="00466E56">
            <w:pPr>
              <w:spacing w:after="80"/>
              <w:rPr>
                <w:del w:id="266" w:author="Author"/>
              </w:rPr>
            </w:pPr>
            <w:del w:id="267" w:author="Author">
              <w:r w:rsidDel="00F44E07">
                <w:delText>Ts4file_Package_Data</w:delText>
              </w:r>
            </w:del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4739" w14:textId="7C895D09" w:rsidR="00466E56" w:rsidDel="00F44E07" w:rsidRDefault="00466E56" w:rsidP="00466E56">
            <w:pPr>
              <w:spacing w:after="80"/>
              <w:jc w:val="center"/>
              <w:rPr>
                <w:del w:id="268" w:author="Autho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3DDC" w14:textId="3CC30EFE" w:rsidR="00466E56" w:rsidDel="00F44E07" w:rsidRDefault="00466E56" w:rsidP="00466E56">
            <w:pPr>
              <w:spacing w:after="80"/>
              <w:jc w:val="center"/>
              <w:rPr>
                <w:del w:id="269" w:author="Author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E6D5" w14:textId="2222EF55" w:rsidR="00466E56" w:rsidDel="00F44E07" w:rsidRDefault="00466E56" w:rsidP="00466E56">
            <w:pPr>
              <w:spacing w:after="80"/>
              <w:jc w:val="center"/>
              <w:rPr>
                <w:del w:id="270" w:author="Author"/>
                <w:rFonts w:cs="Arial"/>
                <w:b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3EEA" w14:textId="236B6523" w:rsidR="00466E56" w:rsidDel="00F44E07" w:rsidRDefault="00466E56" w:rsidP="00466E56">
            <w:pPr>
              <w:spacing w:after="80"/>
              <w:jc w:val="center"/>
              <w:rPr>
                <w:del w:id="271" w:author="Author"/>
              </w:rPr>
            </w:pPr>
            <w:del w:id="272" w:author="Author">
              <w:r w:rsidDel="00F44E07">
                <w:delText>X</w:delText>
              </w:r>
            </w:del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6010" w14:textId="6A13B6BF" w:rsidR="00466E56" w:rsidDel="00F44E07" w:rsidRDefault="00466E56" w:rsidP="00466E56">
            <w:pPr>
              <w:spacing w:after="80"/>
              <w:rPr>
                <w:del w:id="273" w:author="Author"/>
              </w:rPr>
            </w:pPr>
          </w:p>
        </w:tc>
      </w:tr>
      <w:tr w:rsidR="00466E56" w14:paraId="23D1CAE5" w14:textId="77777777" w:rsidTr="00466E56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ADF1B" w14:textId="77777777" w:rsidR="00466E56" w:rsidRDefault="00466E56" w:rsidP="00466E56">
            <w:pPr>
              <w:spacing w:after="80"/>
              <w:rPr>
                <w:rFonts w:cs="Arial"/>
                <w:b/>
              </w:rPr>
            </w:pPr>
            <w:proofErr w:type="spellStart"/>
            <w:r>
              <w:t>Tx_V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D878" w14:textId="77777777" w:rsidR="00466E56" w:rsidRDefault="00466E56" w:rsidP="00466E56">
            <w:pPr>
              <w:spacing w:after="80"/>
              <w:jc w:val="center"/>
            </w:pPr>
            <w:r>
              <w:t>X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15EA" w14:textId="77777777" w:rsidR="00466E56" w:rsidRDefault="00466E56" w:rsidP="00466E56">
            <w:pPr>
              <w:spacing w:after="80"/>
              <w:jc w:val="center"/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6CD3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CB0C" w14:textId="77777777" w:rsidR="00466E56" w:rsidRDefault="00466E56" w:rsidP="00466E56">
            <w:pPr>
              <w:spacing w:after="80"/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5085" w14:textId="77777777" w:rsidR="00466E56" w:rsidRDefault="00466E56" w:rsidP="00466E56">
            <w:pPr>
              <w:spacing w:after="80"/>
            </w:pPr>
          </w:p>
        </w:tc>
      </w:tr>
      <w:tr w:rsidR="00466E56" w14:paraId="2204B14D" w14:textId="77777777" w:rsidTr="00466E56">
        <w:trPr>
          <w:trHeight w:val="26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17F18" w14:textId="77777777" w:rsidR="00466E56" w:rsidRDefault="00466E56" w:rsidP="00466E56">
            <w:pPr>
              <w:spacing w:after="80"/>
              <w:rPr>
                <w:rFonts w:cs="Arial"/>
                <w:b/>
              </w:rPr>
            </w:pPr>
            <w:proofErr w:type="spellStart"/>
            <w:r>
              <w:t>Tx_R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95A2" w14:textId="77777777" w:rsidR="00466E56" w:rsidRDefault="00466E56" w:rsidP="00466E56">
            <w:pPr>
              <w:spacing w:after="80"/>
              <w:jc w:val="center"/>
            </w:pPr>
            <w:r>
              <w:t>X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407E" w14:textId="77777777" w:rsidR="00466E56" w:rsidRDefault="00466E56" w:rsidP="00466E56">
            <w:pPr>
              <w:spacing w:after="80"/>
              <w:jc w:val="center"/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F70C" w14:textId="77777777" w:rsidR="00466E56" w:rsidRDefault="00466E56" w:rsidP="00466E56">
            <w:pPr>
              <w:spacing w:after="80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2F99" w14:textId="77777777" w:rsidR="00466E56" w:rsidRDefault="00466E56" w:rsidP="00466E56">
            <w:pPr>
              <w:spacing w:after="80"/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0C8D0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</w:rPr>
            </w:pPr>
          </w:p>
        </w:tc>
      </w:tr>
      <w:tr w:rsidR="00466E56" w14:paraId="07844FDD" w14:textId="77777777" w:rsidTr="00466E56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2935E" w14:textId="77777777" w:rsidR="00466E56" w:rsidRDefault="00466E56" w:rsidP="00466E56">
            <w:pPr>
              <w:spacing w:after="80"/>
              <w:rPr>
                <w:rFonts w:cs="Arial"/>
                <w:b/>
              </w:rPr>
            </w:pPr>
            <w:proofErr w:type="spellStart"/>
            <w:r>
              <w:t>Rx_R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400F" w14:textId="77777777" w:rsidR="00466E56" w:rsidRDefault="00466E56" w:rsidP="00466E56">
            <w:pPr>
              <w:spacing w:after="80"/>
              <w:jc w:val="center"/>
            </w:pPr>
            <w:r>
              <w:t>X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6129" w14:textId="77777777" w:rsidR="00466E56" w:rsidRDefault="00466E56" w:rsidP="00466E56">
            <w:pPr>
              <w:spacing w:after="80"/>
              <w:jc w:val="center"/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60FFA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B880" w14:textId="77777777" w:rsidR="00466E56" w:rsidRDefault="00466E56" w:rsidP="00466E56">
            <w:pPr>
              <w:spacing w:after="80"/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AF55" w14:textId="77777777" w:rsidR="00466E56" w:rsidRDefault="00466E56" w:rsidP="00466E56">
            <w:pPr>
              <w:spacing w:after="80"/>
            </w:pPr>
          </w:p>
        </w:tc>
      </w:tr>
    </w:tbl>
    <w:p w14:paraId="79F87EC3" w14:textId="77777777" w:rsidR="00BE068A" w:rsidRDefault="00BE068A" w:rsidP="00FE2BDD">
      <w:pPr>
        <w:pStyle w:val="Exampletext"/>
      </w:pPr>
    </w:p>
    <w:p w14:paraId="4D2408DB" w14:textId="77777777" w:rsidR="00BE068A" w:rsidRDefault="00BE068A" w:rsidP="00FE2BDD">
      <w:pPr>
        <w:pStyle w:val="Exampletext"/>
      </w:pPr>
    </w:p>
    <w:p w14:paraId="7A74A9DF" w14:textId="77777777" w:rsidR="00BE068A" w:rsidRDefault="00BE068A" w:rsidP="00BE068A">
      <w:pPr>
        <w:pStyle w:val="Exampletext"/>
        <w:spacing w:after="80"/>
        <w:rPr>
          <w:rFonts w:ascii="Times New Roman" w:hAnsi="Times New Roman" w:cs="Times New Roman"/>
          <w:sz w:val="24"/>
          <w:szCs w:val="24"/>
        </w:rPr>
      </w:pPr>
    </w:p>
    <w:p w14:paraId="68A5DAED" w14:textId="763B7EF6" w:rsidR="00BE068A" w:rsidRDefault="00BE068A" w:rsidP="00BE068A">
      <w:pPr>
        <w:pStyle w:val="TableCaption"/>
        <w:spacing w:after="80"/>
      </w:pPr>
      <w:r>
        <w:t xml:space="preserve">Table </w:t>
      </w:r>
      <w:fldSimple w:instr=" SEQ Table \* ARABIC ">
        <w:r w:rsidR="00585242">
          <w:rPr>
            <w:noProof/>
          </w:rPr>
          <w:t>3</w:t>
        </w:r>
      </w:fldSimple>
      <w:r>
        <w:t xml:space="preserve"> – Allowable Data Formats for General Reserved Parameters</w:t>
      </w:r>
    </w:p>
    <w:tbl>
      <w:tblPr>
        <w:tblStyle w:val="TableGrid"/>
        <w:tblW w:w="10382" w:type="dxa"/>
        <w:tblLook w:val="04A0" w:firstRow="1" w:lastRow="0" w:firstColumn="1" w:lastColumn="0" w:noHBand="0" w:noVBand="1"/>
      </w:tblPr>
      <w:tblGrid>
        <w:gridCol w:w="2696"/>
        <w:gridCol w:w="716"/>
        <w:gridCol w:w="761"/>
        <w:gridCol w:w="838"/>
        <w:gridCol w:w="550"/>
        <w:gridCol w:w="1105"/>
        <w:gridCol w:w="672"/>
        <w:gridCol w:w="1006"/>
        <w:gridCol w:w="694"/>
        <w:gridCol w:w="639"/>
        <w:gridCol w:w="705"/>
      </w:tblGrid>
      <w:tr w:rsidR="00BE068A" w14:paraId="5197E573" w14:textId="77777777" w:rsidTr="00466E56">
        <w:trPr>
          <w:tblHeader/>
        </w:trPr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CAD4F" w14:textId="77777777" w:rsidR="00BE068A" w:rsidRDefault="00BE068A">
            <w:pPr>
              <w:spacing w:after="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Reserved Parameter</w:t>
            </w:r>
          </w:p>
        </w:tc>
        <w:tc>
          <w:tcPr>
            <w:tcW w:w="76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18929" w14:textId="77777777" w:rsidR="00BE068A" w:rsidRDefault="00BE068A">
            <w:pPr>
              <w:spacing w:after="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Format</w:t>
            </w:r>
          </w:p>
        </w:tc>
      </w:tr>
      <w:tr w:rsidR="00BE068A" w14:paraId="1682CEDD" w14:textId="77777777" w:rsidTr="00466E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A5AD9" w14:textId="77777777" w:rsidR="00BE068A" w:rsidRDefault="00BE068A">
            <w:pPr>
              <w:rPr>
                <w:b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C0A26" w14:textId="77777777" w:rsidR="00BE068A" w:rsidRDefault="00BE068A">
            <w:pPr>
              <w:spacing w:after="8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Value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E5368" w14:textId="77777777" w:rsidR="00BE068A" w:rsidRDefault="00BE068A">
            <w:pPr>
              <w:spacing w:after="8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Range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2A381" w14:textId="77777777" w:rsidR="00BE068A" w:rsidRDefault="00BE068A">
            <w:pPr>
              <w:spacing w:after="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Corner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78D30" w14:textId="77777777" w:rsidR="00BE068A" w:rsidRDefault="00BE068A">
            <w:pPr>
              <w:spacing w:after="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List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05810" w14:textId="77777777" w:rsidR="00BE068A" w:rsidRDefault="00BE068A">
            <w:pPr>
              <w:spacing w:after="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Increment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F0766" w14:textId="77777777" w:rsidR="00BE068A" w:rsidRDefault="00BE068A">
            <w:pPr>
              <w:spacing w:after="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Steps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BA6A1" w14:textId="77777777" w:rsidR="00BE068A" w:rsidRDefault="00BE068A">
            <w:pPr>
              <w:spacing w:after="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Gaussian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2869" w14:textId="77777777" w:rsidR="00BE068A" w:rsidRDefault="00BE068A">
            <w:pPr>
              <w:spacing w:after="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Dual-Dirac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F0748" w14:textId="77777777" w:rsidR="00BE068A" w:rsidRDefault="00BE068A">
            <w:pPr>
              <w:spacing w:after="80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DjRj</w:t>
            </w:r>
            <w:proofErr w:type="spellEnd"/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72567" w14:textId="77777777" w:rsidR="00BE068A" w:rsidRDefault="00BE068A">
            <w:pPr>
              <w:spacing w:after="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Table</w:t>
            </w:r>
          </w:p>
        </w:tc>
      </w:tr>
      <w:tr w:rsidR="00466E56" w14:paraId="3366ED76" w14:textId="77777777" w:rsidTr="00466E56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6C416" w14:textId="77777777" w:rsidR="00466E56" w:rsidRDefault="00466E56" w:rsidP="00466E56">
            <w:pPr>
              <w:spacing w:after="80"/>
              <w:rPr>
                <w:sz w:val="20"/>
                <w:szCs w:val="20"/>
              </w:rPr>
            </w:pPr>
            <w:r>
              <w:t>Ts4file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D44A1" w14:textId="77777777" w:rsidR="00466E56" w:rsidRDefault="00466E56" w:rsidP="00466E56">
            <w:pPr>
              <w:spacing w:after="80"/>
              <w:jc w:val="center"/>
              <w:rPr>
                <w:rFonts w:cs="Arial"/>
                <w:b/>
                <w:szCs w:val="20"/>
              </w:rPr>
            </w:pPr>
            <w:r>
              <w:rPr>
                <w:szCs w:val="20"/>
              </w:rPr>
              <w:t>X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96A7" w14:textId="77777777" w:rsidR="00466E56" w:rsidRDefault="00466E56" w:rsidP="00466E56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470E" w14:textId="46BE7155" w:rsidR="00466E56" w:rsidRDefault="00466E56" w:rsidP="00466E56">
            <w:pPr>
              <w:spacing w:after="80"/>
              <w:jc w:val="center"/>
              <w:rPr>
                <w:szCs w:val="20"/>
              </w:rPr>
            </w:pPr>
            <w:r>
              <w:rPr>
                <w:szCs w:val="20"/>
              </w:rPr>
              <w:t>X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BB60" w14:textId="10DB95F6" w:rsidR="00466E56" w:rsidRDefault="00466E56" w:rsidP="00466E56">
            <w:pPr>
              <w:spacing w:after="80"/>
              <w:jc w:val="center"/>
              <w:rPr>
                <w:szCs w:val="20"/>
              </w:rPr>
            </w:pPr>
            <w:r>
              <w:rPr>
                <w:szCs w:val="20"/>
              </w:rPr>
              <w:t>X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432B" w14:textId="77777777" w:rsidR="00466E56" w:rsidRDefault="00466E56" w:rsidP="00466E56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94AC" w14:textId="77777777" w:rsidR="00466E56" w:rsidRDefault="00466E56" w:rsidP="00466E56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7256" w14:textId="77777777" w:rsidR="00466E56" w:rsidRDefault="00466E56" w:rsidP="00466E56">
            <w:pPr>
              <w:spacing w:after="80"/>
              <w:rPr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1DA4" w14:textId="77777777" w:rsidR="00466E56" w:rsidRDefault="00466E56" w:rsidP="00466E56">
            <w:pPr>
              <w:spacing w:after="80"/>
              <w:rPr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F299" w14:textId="77777777" w:rsidR="00466E56" w:rsidRDefault="00466E56" w:rsidP="00466E56">
            <w:pPr>
              <w:spacing w:after="80"/>
              <w:rPr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9F23" w14:textId="77777777" w:rsidR="00466E56" w:rsidRDefault="00466E56" w:rsidP="00466E56">
            <w:pPr>
              <w:spacing w:after="80"/>
              <w:rPr>
                <w:szCs w:val="20"/>
              </w:rPr>
            </w:pPr>
          </w:p>
        </w:tc>
      </w:tr>
      <w:tr w:rsidR="00466E56" w:rsidDel="00F44E07" w14:paraId="3F0937DF" w14:textId="148E69CE" w:rsidTr="00466E56">
        <w:trPr>
          <w:del w:id="274" w:author="Author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0A95A" w14:textId="3BEE6F51" w:rsidR="00466E56" w:rsidDel="00F44E07" w:rsidRDefault="00466E56" w:rsidP="00466E56">
            <w:pPr>
              <w:spacing w:after="80"/>
              <w:rPr>
                <w:del w:id="275" w:author="Author"/>
                <w:rFonts w:cs="Arial"/>
                <w:b/>
                <w:sz w:val="20"/>
                <w:szCs w:val="20"/>
              </w:rPr>
            </w:pPr>
            <w:del w:id="276" w:author="Author">
              <w:r w:rsidDel="00F44E07">
                <w:delText>Ts4file_Boundary</w:delText>
              </w:r>
            </w:del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DA13C" w14:textId="11903EFB" w:rsidR="00466E56" w:rsidDel="00F44E07" w:rsidRDefault="00466E56" w:rsidP="00466E56">
            <w:pPr>
              <w:spacing w:after="80"/>
              <w:jc w:val="center"/>
              <w:rPr>
                <w:del w:id="277" w:author="Author"/>
                <w:rFonts w:cs="Arial"/>
                <w:b/>
                <w:szCs w:val="20"/>
              </w:rPr>
            </w:pPr>
            <w:del w:id="278" w:author="Author">
              <w:r w:rsidDel="00F44E07">
                <w:rPr>
                  <w:szCs w:val="20"/>
                </w:rPr>
                <w:delText>X</w:delText>
              </w:r>
            </w:del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55D5" w14:textId="65CCD1DD" w:rsidR="00466E56" w:rsidDel="00F44E07" w:rsidRDefault="00466E56" w:rsidP="00466E56">
            <w:pPr>
              <w:spacing w:after="80"/>
              <w:jc w:val="center"/>
              <w:rPr>
                <w:del w:id="279" w:author="Author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C0D2" w14:textId="7D9BEB57" w:rsidR="00466E56" w:rsidDel="00F44E07" w:rsidRDefault="00466E56" w:rsidP="00466E56">
            <w:pPr>
              <w:spacing w:after="80"/>
              <w:jc w:val="center"/>
              <w:rPr>
                <w:del w:id="280" w:author="Author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F61A" w14:textId="61A06390" w:rsidR="00466E56" w:rsidDel="00F44E07" w:rsidRDefault="00466E56" w:rsidP="00466E56">
            <w:pPr>
              <w:spacing w:after="80"/>
              <w:jc w:val="center"/>
              <w:rPr>
                <w:del w:id="281" w:author="Author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3E07" w14:textId="611867FF" w:rsidR="00466E56" w:rsidDel="00F44E07" w:rsidRDefault="00466E56" w:rsidP="00466E56">
            <w:pPr>
              <w:spacing w:after="80"/>
              <w:jc w:val="center"/>
              <w:rPr>
                <w:del w:id="282" w:author="Author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72AD" w14:textId="005A95EE" w:rsidR="00466E56" w:rsidDel="00F44E07" w:rsidRDefault="00466E56" w:rsidP="00466E56">
            <w:pPr>
              <w:spacing w:after="80"/>
              <w:jc w:val="center"/>
              <w:rPr>
                <w:del w:id="283" w:author="Author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3269" w14:textId="2E367B57" w:rsidR="00466E56" w:rsidDel="00F44E07" w:rsidRDefault="00466E56" w:rsidP="00466E56">
            <w:pPr>
              <w:spacing w:after="80"/>
              <w:jc w:val="center"/>
              <w:rPr>
                <w:del w:id="284" w:author="Author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BEA3" w14:textId="7B269511" w:rsidR="00466E56" w:rsidDel="00F44E07" w:rsidRDefault="00466E56" w:rsidP="00466E56">
            <w:pPr>
              <w:spacing w:after="80"/>
              <w:jc w:val="center"/>
              <w:rPr>
                <w:del w:id="285" w:author="Author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3A8D" w14:textId="12319AF3" w:rsidR="00466E56" w:rsidDel="00F44E07" w:rsidRDefault="00466E56" w:rsidP="00466E56">
            <w:pPr>
              <w:spacing w:after="80"/>
              <w:jc w:val="center"/>
              <w:rPr>
                <w:del w:id="286" w:author="Author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E3B4" w14:textId="141213CD" w:rsidR="00466E56" w:rsidDel="00F44E07" w:rsidRDefault="00466E56" w:rsidP="00466E56">
            <w:pPr>
              <w:spacing w:after="80"/>
              <w:jc w:val="center"/>
              <w:rPr>
                <w:del w:id="287" w:author="Author"/>
                <w:szCs w:val="20"/>
              </w:rPr>
            </w:pPr>
          </w:p>
        </w:tc>
      </w:tr>
      <w:tr w:rsidR="00650B0A" w:rsidDel="00F44E07" w14:paraId="61A66861" w14:textId="5CCD113A" w:rsidTr="00466E56">
        <w:trPr>
          <w:del w:id="288" w:author="Author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EB1C" w14:textId="11023D52" w:rsidR="00650B0A" w:rsidDel="00F44E07" w:rsidRDefault="00650B0A" w:rsidP="00650B0A">
            <w:pPr>
              <w:spacing w:after="80"/>
              <w:rPr>
                <w:del w:id="289" w:author="Author"/>
              </w:rPr>
            </w:pPr>
            <w:del w:id="290" w:author="Author">
              <w:r w:rsidDel="00F44E07">
                <w:delText>Ts4file_Package_Options</w:delText>
              </w:r>
            </w:del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483F" w14:textId="316663A1" w:rsidR="00650B0A" w:rsidDel="00F44E07" w:rsidRDefault="00650B0A" w:rsidP="00650B0A">
            <w:pPr>
              <w:spacing w:after="80"/>
              <w:jc w:val="center"/>
              <w:rPr>
                <w:del w:id="291" w:author="Author"/>
                <w:szCs w:val="20"/>
              </w:rPr>
            </w:pPr>
            <w:del w:id="292" w:author="Author">
              <w:r w:rsidDel="00F44E07">
                <w:rPr>
                  <w:szCs w:val="20"/>
                </w:rPr>
                <w:delText>X</w:delText>
              </w:r>
            </w:del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5FC4" w14:textId="4008EA6F" w:rsidR="00650B0A" w:rsidDel="00F44E07" w:rsidRDefault="00650B0A" w:rsidP="00650B0A">
            <w:pPr>
              <w:spacing w:after="80"/>
              <w:jc w:val="center"/>
              <w:rPr>
                <w:del w:id="293" w:author="Author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DBF7" w14:textId="31168116" w:rsidR="00650B0A" w:rsidDel="00F44E07" w:rsidRDefault="00650B0A" w:rsidP="00650B0A">
            <w:pPr>
              <w:spacing w:after="80"/>
              <w:jc w:val="center"/>
              <w:rPr>
                <w:del w:id="294" w:author="Author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4C93" w14:textId="3BB2BF96" w:rsidR="00650B0A" w:rsidDel="00F44E07" w:rsidRDefault="00650B0A" w:rsidP="00650B0A">
            <w:pPr>
              <w:spacing w:after="80"/>
              <w:jc w:val="center"/>
              <w:rPr>
                <w:del w:id="295" w:author="Author"/>
                <w:szCs w:val="20"/>
              </w:rPr>
            </w:pPr>
            <w:del w:id="296" w:author="Author">
              <w:r w:rsidDel="00F44E07">
                <w:rPr>
                  <w:szCs w:val="20"/>
                </w:rPr>
                <w:delText>X</w:delText>
              </w:r>
            </w:del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85F0" w14:textId="536CBA54" w:rsidR="00650B0A" w:rsidDel="00F44E07" w:rsidRDefault="00650B0A" w:rsidP="00650B0A">
            <w:pPr>
              <w:spacing w:after="80"/>
              <w:jc w:val="center"/>
              <w:rPr>
                <w:del w:id="297" w:author="Author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F633" w14:textId="0D350462" w:rsidR="00650B0A" w:rsidDel="00F44E07" w:rsidRDefault="00650B0A" w:rsidP="00650B0A">
            <w:pPr>
              <w:spacing w:after="80"/>
              <w:jc w:val="center"/>
              <w:rPr>
                <w:del w:id="298" w:author="Author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A3DE" w14:textId="45F5CB3D" w:rsidR="00650B0A" w:rsidDel="00F44E07" w:rsidRDefault="00650B0A" w:rsidP="00650B0A">
            <w:pPr>
              <w:spacing w:after="80"/>
              <w:rPr>
                <w:del w:id="299" w:author="Author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7555" w14:textId="0182C060" w:rsidR="00650B0A" w:rsidDel="00F44E07" w:rsidRDefault="00650B0A" w:rsidP="00650B0A">
            <w:pPr>
              <w:spacing w:after="80"/>
              <w:rPr>
                <w:del w:id="300" w:author="Author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22A8" w14:textId="101AD4DB" w:rsidR="00650B0A" w:rsidDel="00F44E07" w:rsidRDefault="00650B0A" w:rsidP="00650B0A">
            <w:pPr>
              <w:spacing w:after="80"/>
              <w:rPr>
                <w:del w:id="301" w:author="Author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6CA2" w14:textId="70648EF4" w:rsidR="00650B0A" w:rsidDel="00F44E07" w:rsidRDefault="00650B0A" w:rsidP="00650B0A">
            <w:pPr>
              <w:spacing w:after="80"/>
              <w:rPr>
                <w:del w:id="302" w:author="Author"/>
                <w:szCs w:val="20"/>
              </w:rPr>
            </w:pPr>
          </w:p>
        </w:tc>
      </w:tr>
      <w:tr w:rsidR="00650B0A" w:rsidDel="00F44E07" w14:paraId="14E69891" w14:textId="26D7F063" w:rsidTr="00466E56">
        <w:trPr>
          <w:del w:id="303" w:author="Author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7D43" w14:textId="15677ED2" w:rsidR="00650B0A" w:rsidDel="00F44E07" w:rsidRDefault="00650B0A" w:rsidP="00650B0A">
            <w:pPr>
              <w:spacing w:after="80"/>
              <w:rPr>
                <w:del w:id="304" w:author="Author"/>
              </w:rPr>
            </w:pPr>
            <w:del w:id="305" w:author="Author">
              <w:r w:rsidDel="00F44E07">
                <w:delText>Ts4file_Package_Data</w:delText>
              </w:r>
            </w:del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46F6" w14:textId="4221AF64" w:rsidR="00650B0A" w:rsidDel="00F44E07" w:rsidRDefault="00650B0A" w:rsidP="00650B0A">
            <w:pPr>
              <w:spacing w:after="80"/>
              <w:jc w:val="center"/>
              <w:rPr>
                <w:del w:id="306" w:author="Author"/>
                <w:szCs w:val="20"/>
              </w:rPr>
            </w:pPr>
            <w:del w:id="307" w:author="Author">
              <w:r w:rsidDel="00F44E07">
                <w:rPr>
                  <w:szCs w:val="20"/>
                </w:rPr>
                <w:delText>X</w:delText>
              </w:r>
            </w:del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1A1D" w14:textId="21526785" w:rsidR="00650B0A" w:rsidDel="00F44E07" w:rsidRDefault="00650B0A" w:rsidP="00650B0A">
            <w:pPr>
              <w:spacing w:after="80"/>
              <w:jc w:val="center"/>
              <w:rPr>
                <w:del w:id="308" w:author="Author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C711" w14:textId="2B35C50B" w:rsidR="00650B0A" w:rsidDel="00F44E07" w:rsidRDefault="00650B0A" w:rsidP="00650B0A">
            <w:pPr>
              <w:spacing w:after="80"/>
              <w:jc w:val="center"/>
              <w:rPr>
                <w:del w:id="309" w:author="Author"/>
                <w:szCs w:val="20"/>
              </w:rPr>
            </w:pPr>
            <w:del w:id="310" w:author="Author">
              <w:r w:rsidDel="00F44E07">
                <w:rPr>
                  <w:szCs w:val="20"/>
                </w:rPr>
                <w:delText>X</w:delText>
              </w:r>
            </w:del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ACAB" w14:textId="2DFCD58F" w:rsidR="00650B0A" w:rsidDel="00F44E07" w:rsidRDefault="00650B0A" w:rsidP="00650B0A">
            <w:pPr>
              <w:spacing w:after="80"/>
              <w:jc w:val="center"/>
              <w:rPr>
                <w:del w:id="311" w:author="Author"/>
                <w:szCs w:val="20"/>
              </w:rPr>
            </w:pPr>
            <w:del w:id="312" w:author="Author">
              <w:r w:rsidDel="00F44E07">
                <w:rPr>
                  <w:szCs w:val="20"/>
                </w:rPr>
                <w:delText>X</w:delText>
              </w:r>
            </w:del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FFA0" w14:textId="57998FC3" w:rsidR="00650B0A" w:rsidDel="00F44E07" w:rsidRDefault="00650B0A" w:rsidP="00650B0A">
            <w:pPr>
              <w:spacing w:after="80"/>
              <w:jc w:val="center"/>
              <w:rPr>
                <w:del w:id="313" w:author="Author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7F5B" w14:textId="392D0A40" w:rsidR="00650B0A" w:rsidDel="00F44E07" w:rsidRDefault="00650B0A" w:rsidP="00650B0A">
            <w:pPr>
              <w:spacing w:after="80"/>
              <w:jc w:val="center"/>
              <w:rPr>
                <w:del w:id="314" w:author="Author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A4FE" w14:textId="0FEF0DFF" w:rsidR="00650B0A" w:rsidDel="00F44E07" w:rsidRDefault="00650B0A" w:rsidP="00650B0A">
            <w:pPr>
              <w:spacing w:after="80"/>
              <w:rPr>
                <w:del w:id="315" w:author="Author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836F" w14:textId="60F8B3D2" w:rsidR="00650B0A" w:rsidDel="00F44E07" w:rsidRDefault="00650B0A" w:rsidP="00650B0A">
            <w:pPr>
              <w:spacing w:after="80"/>
              <w:rPr>
                <w:del w:id="316" w:author="Author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0706" w14:textId="4017645E" w:rsidR="00650B0A" w:rsidDel="00F44E07" w:rsidRDefault="00650B0A" w:rsidP="00650B0A">
            <w:pPr>
              <w:spacing w:after="80"/>
              <w:rPr>
                <w:del w:id="317" w:author="Author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58E1" w14:textId="5C724543" w:rsidR="00650B0A" w:rsidDel="00F44E07" w:rsidRDefault="00650B0A" w:rsidP="00650B0A">
            <w:pPr>
              <w:spacing w:after="80"/>
              <w:rPr>
                <w:del w:id="318" w:author="Author"/>
                <w:szCs w:val="20"/>
              </w:rPr>
            </w:pPr>
          </w:p>
        </w:tc>
      </w:tr>
      <w:tr w:rsidR="00650B0A" w14:paraId="1FC97C2F" w14:textId="77777777" w:rsidTr="00466E56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14ACA" w14:textId="77777777" w:rsidR="00650B0A" w:rsidRDefault="00650B0A" w:rsidP="00650B0A">
            <w:pPr>
              <w:spacing w:after="80"/>
              <w:rPr>
                <w:rFonts w:cs="Arial"/>
                <w:b/>
                <w:sz w:val="20"/>
                <w:szCs w:val="20"/>
              </w:rPr>
            </w:pPr>
            <w:proofErr w:type="spellStart"/>
            <w:r>
              <w:t>Tx_V</w:t>
            </w:r>
            <w:proofErr w:type="spellEnd"/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0CFD" w14:textId="77777777" w:rsidR="00650B0A" w:rsidRDefault="00650B0A" w:rsidP="00650B0A">
            <w:pPr>
              <w:spacing w:after="80"/>
              <w:jc w:val="center"/>
              <w:rPr>
                <w:rFonts w:cs="Arial"/>
                <w:b/>
                <w:szCs w:val="20"/>
              </w:rPr>
            </w:pPr>
            <w:r>
              <w:rPr>
                <w:szCs w:val="20"/>
              </w:rPr>
              <w:t>X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0514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8876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F98D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522B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FB16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4F11" w14:textId="77777777" w:rsidR="00650B0A" w:rsidRDefault="00650B0A" w:rsidP="00650B0A">
            <w:pPr>
              <w:spacing w:after="80"/>
              <w:rPr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EB03" w14:textId="77777777" w:rsidR="00650B0A" w:rsidRDefault="00650B0A" w:rsidP="00650B0A">
            <w:pPr>
              <w:spacing w:after="80"/>
              <w:rPr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8F88" w14:textId="77777777" w:rsidR="00650B0A" w:rsidRDefault="00650B0A" w:rsidP="00650B0A">
            <w:pPr>
              <w:spacing w:after="80"/>
              <w:rPr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2C25" w14:textId="77777777" w:rsidR="00650B0A" w:rsidRDefault="00650B0A" w:rsidP="00650B0A">
            <w:pPr>
              <w:spacing w:after="80"/>
              <w:rPr>
                <w:szCs w:val="20"/>
              </w:rPr>
            </w:pPr>
          </w:p>
        </w:tc>
      </w:tr>
      <w:tr w:rsidR="00650B0A" w14:paraId="5CAB3FA4" w14:textId="77777777" w:rsidTr="00466E56">
        <w:trPr>
          <w:trHeight w:val="26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CA8E" w14:textId="77777777" w:rsidR="00650B0A" w:rsidRDefault="00650B0A" w:rsidP="00650B0A">
            <w:pPr>
              <w:spacing w:after="80"/>
              <w:rPr>
                <w:rFonts w:cs="Arial"/>
                <w:b/>
                <w:sz w:val="20"/>
                <w:szCs w:val="20"/>
              </w:rPr>
            </w:pPr>
            <w:proofErr w:type="spellStart"/>
            <w:r>
              <w:t>Tx_R</w:t>
            </w:r>
            <w:proofErr w:type="spellEnd"/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054E6" w14:textId="77777777" w:rsidR="00650B0A" w:rsidRDefault="00650B0A" w:rsidP="00650B0A">
            <w:pPr>
              <w:spacing w:after="80"/>
              <w:jc w:val="center"/>
              <w:rPr>
                <w:rFonts w:cs="Arial"/>
                <w:b/>
                <w:szCs w:val="20"/>
              </w:rPr>
            </w:pPr>
            <w:r>
              <w:rPr>
                <w:szCs w:val="20"/>
              </w:rPr>
              <w:t>X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AE94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585A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66D0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059D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3FE2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B804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2F1E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7E8B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8306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</w:tr>
      <w:tr w:rsidR="00650B0A" w14:paraId="633B9E9C" w14:textId="77777777" w:rsidTr="00466E56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54D7" w14:textId="77777777" w:rsidR="00650B0A" w:rsidRDefault="00650B0A" w:rsidP="00650B0A">
            <w:pPr>
              <w:spacing w:after="80"/>
              <w:rPr>
                <w:rFonts w:cs="Arial"/>
                <w:b/>
                <w:sz w:val="20"/>
                <w:szCs w:val="20"/>
              </w:rPr>
            </w:pPr>
            <w:proofErr w:type="spellStart"/>
            <w:r>
              <w:t>Rx_R</w:t>
            </w:r>
            <w:proofErr w:type="spellEnd"/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482EA" w14:textId="77777777" w:rsidR="00650B0A" w:rsidRDefault="00650B0A" w:rsidP="00650B0A">
            <w:pPr>
              <w:spacing w:after="80"/>
              <w:jc w:val="center"/>
              <w:rPr>
                <w:rFonts w:cs="Arial"/>
                <w:b/>
                <w:szCs w:val="20"/>
              </w:rPr>
            </w:pPr>
            <w:r>
              <w:rPr>
                <w:szCs w:val="20"/>
              </w:rPr>
              <w:t>X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176F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E1A6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A5E7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477E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6592" w14:textId="77777777" w:rsidR="00650B0A" w:rsidRDefault="00650B0A" w:rsidP="00650B0A">
            <w:pPr>
              <w:spacing w:after="80"/>
              <w:jc w:val="center"/>
              <w:rPr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5FBD" w14:textId="77777777" w:rsidR="00650B0A" w:rsidRDefault="00650B0A" w:rsidP="00650B0A">
            <w:pPr>
              <w:spacing w:after="80"/>
              <w:rPr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BD5D" w14:textId="77777777" w:rsidR="00650B0A" w:rsidRDefault="00650B0A" w:rsidP="00650B0A">
            <w:pPr>
              <w:spacing w:after="80"/>
              <w:rPr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5B3F" w14:textId="77777777" w:rsidR="00650B0A" w:rsidRDefault="00650B0A" w:rsidP="00650B0A">
            <w:pPr>
              <w:spacing w:after="80"/>
              <w:rPr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5E25" w14:textId="77777777" w:rsidR="00650B0A" w:rsidRDefault="00650B0A" w:rsidP="00650B0A">
            <w:pPr>
              <w:spacing w:after="80"/>
              <w:rPr>
                <w:szCs w:val="20"/>
              </w:rPr>
            </w:pPr>
          </w:p>
        </w:tc>
      </w:tr>
    </w:tbl>
    <w:p w14:paraId="0140B98B" w14:textId="77777777" w:rsidR="00BE068A" w:rsidRDefault="00BE068A" w:rsidP="00FE2BDD">
      <w:pPr>
        <w:pStyle w:val="Exampletext"/>
      </w:pPr>
    </w:p>
    <w:p w14:paraId="2B1AA812" w14:textId="77777777" w:rsidR="0004354A" w:rsidRDefault="0004354A" w:rsidP="00FE2BDD">
      <w:pPr>
        <w:pStyle w:val="Exampletext"/>
      </w:pPr>
    </w:p>
    <w:bookmarkEnd w:id="45"/>
    <w:bookmarkEnd w:id="46"/>
    <w:bookmarkEnd w:id="47"/>
    <w:bookmarkEnd w:id="48"/>
    <w:bookmarkEnd w:id="49"/>
    <w:bookmarkEnd w:id="50"/>
    <w:p w14:paraId="38AE7236" w14:textId="77777777" w:rsidR="0004354A" w:rsidRDefault="0004354A" w:rsidP="00735AE5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sectPr w:rsidR="0004354A" w:rsidSect="00C91795">
      <w:headerReference w:type="even" r:id="rId19"/>
      <w:headerReference w:type="default" r:id="rId20"/>
      <w:footerReference w:type="even" r:id="rId21"/>
      <w:footerReference w:type="default" r:id="rId22"/>
      <w:pgSz w:w="12240" w:h="15840" w:code="1"/>
      <w:pgMar w:top="1440" w:right="1325" w:bottom="1440" w:left="1325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7" w:author="Author" w:initials="A">
    <w:p w14:paraId="6E2FEE88" w14:textId="294DCCC3" w:rsidR="002B5A17" w:rsidRDefault="002B5A17" w:rsidP="002B5A17">
      <w:pPr>
        <w:rPr>
          <w:rFonts w:asciiTheme="minorHAnsi" w:hAnsiTheme="minorHAnsi" w:cstheme="minorBidi"/>
          <w:color w:val="1F497D"/>
          <w:sz w:val="22"/>
          <w:szCs w:val="22"/>
        </w:rPr>
      </w:pPr>
      <w:r>
        <w:rPr>
          <w:rStyle w:val="CommentReference"/>
        </w:rPr>
        <w:annotationRef/>
      </w:r>
      <w:r w:rsidR="008542CC">
        <w:rPr>
          <w:rFonts w:asciiTheme="minorHAnsi" w:hAnsiTheme="minorHAnsi" w:cstheme="minorBidi"/>
          <w:color w:val="1F497D"/>
          <w:sz w:val="22"/>
          <w:szCs w:val="22"/>
        </w:rPr>
        <w:t xml:space="preserve">I would prefer to use the AMI parameter name </w:t>
      </w:r>
      <w:proofErr w:type="spellStart"/>
      <w:r w:rsidR="008542CC">
        <w:rPr>
          <w:rFonts w:asciiTheme="minorHAnsi" w:hAnsiTheme="minorHAnsi" w:cstheme="minorBidi"/>
          <w:color w:val="1F497D"/>
          <w:sz w:val="22"/>
          <w:szCs w:val="22"/>
        </w:rPr>
        <w:t>Tx_V</w:t>
      </w:r>
      <w:proofErr w:type="spellEnd"/>
      <w:r w:rsidR="008542CC">
        <w:rPr>
          <w:rFonts w:asciiTheme="minorHAnsi" w:hAnsiTheme="minorHAnsi" w:cstheme="minorBidi"/>
          <w:color w:val="1F497D"/>
          <w:sz w:val="22"/>
          <w:szCs w:val="22"/>
        </w:rPr>
        <w:t xml:space="preserve"> in this drawing (instead of “V”) so that one wouldn’t necessarily have to read the text for an explanation to find out what “V” is</w:t>
      </w:r>
      <w:r>
        <w:rPr>
          <w:rFonts w:asciiTheme="minorHAnsi" w:hAnsiTheme="minorHAnsi" w:cstheme="minorBidi"/>
          <w:color w:val="1F497D"/>
          <w:sz w:val="22"/>
          <w:szCs w:val="22"/>
        </w:rPr>
        <w:t>.</w:t>
      </w:r>
    </w:p>
    <w:p w14:paraId="722FC286" w14:textId="77777777" w:rsidR="008542CC" w:rsidRDefault="008542CC" w:rsidP="002B5A17">
      <w:pPr>
        <w:rPr>
          <w:rFonts w:asciiTheme="minorHAnsi" w:hAnsiTheme="minorHAnsi" w:cstheme="minorBidi"/>
          <w:color w:val="1F497D"/>
          <w:sz w:val="22"/>
          <w:szCs w:val="22"/>
        </w:rPr>
      </w:pPr>
    </w:p>
    <w:p w14:paraId="68915E0F" w14:textId="77777777" w:rsidR="008542CC" w:rsidRDefault="002B5A17" w:rsidP="002B5A17">
      <w:pPr>
        <w:rPr>
          <w:rFonts w:asciiTheme="minorHAnsi" w:hAnsiTheme="minorHAnsi" w:cstheme="minorBidi"/>
          <w:color w:val="1F497D"/>
          <w:sz w:val="22"/>
          <w:szCs w:val="22"/>
        </w:rPr>
      </w:pPr>
      <w:r>
        <w:rPr>
          <w:rFonts w:asciiTheme="minorHAnsi" w:hAnsiTheme="minorHAnsi" w:cstheme="minorBidi"/>
          <w:color w:val="1F497D"/>
          <w:sz w:val="22"/>
          <w:szCs w:val="22"/>
        </w:rPr>
        <w:t xml:space="preserve">Also, the “Vdc” notation in the drawing </w:t>
      </w:r>
      <w:r w:rsidR="00FD04B4">
        <w:rPr>
          <w:rFonts w:asciiTheme="minorHAnsi" w:hAnsiTheme="minorHAnsi" w:cstheme="minorBidi"/>
          <w:color w:val="1F497D"/>
          <w:sz w:val="22"/>
          <w:szCs w:val="22"/>
        </w:rPr>
        <w:t>is</w:t>
      </w:r>
      <w:r>
        <w:rPr>
          <w:rFonts w:asciiTheme="minorHAnsi" w:hAnsiTheme="minorHAnsi" w:cstheme="minorBidi"/>
          <w:color w:val="1F497D"/>
          <w:sz w:val="22"/>
          <w:szCs w:val="22"/>
        </w:rPr>
        <w:t xml:space="preserve"> misleading because these sources are NOT DC voltage sources, these are bit patter</w:t>
      </w:r>
      <w:r w:rsidR="00FD04B4">
        <w:rPr>
          <w:rFonts w:asciiTheme="minorHAnsi" w:hAnsiTheme="minorHAnsi" w:cstheme="minorBidi"/>
          <w:color w:val="1F497D"/>
          <w:sz w:val="22"/>
          <w:szCs w:val="22"/>
        </w:rPr>
        <w:t>n</w:t>
      </w:r>
      <w:r>
        <w:rPr>
          <w:rFonts w:asciiTheme="minorHAnsi" w:hAnsiTheme="minorHAnsi" w:cstheme="minorBidi"/>
          <w:color w:val="1F497D"/>
          <w:sz w:val="22"/>
          <w:szCs w:val="22"/>
        </w:rPr>
        <w:t xml:space="preserve"> sources.</w:t>
      </w:r>
    </w:p>
    <w:p w14:paraId="41562C0E" w14:textId="77777777" w:rsidR="008542CC" w:rsidRDefault="008542CC" w:rsidP="002B5A17">
      <w:pPr>
        <w:rPr>
          <w:rFonts w:asciiTheme="minorHAnsi" w:hAnsiTheme="minorHAnsi" w:cstheme="minorBidi"/>
          <w:color w:val="1F497D"/>
          <w:sz w:val="22"/>
          <w:szCs w:val="22"/>
        </w:rPr>
      </w:pPr>
    </w:p>
    <w:p w14:paraId="3FDEC7B9" w14:textId="2CF2F94F" w:rsidR="002B5A17" w:rsidRDefault="002B5A17" w:rsidP="002B5A17">
      <w:pPr>
        <w:rPr>
          <w:rFonts w:asciiTheme="minorHAnsi" w:hAnsiTheme="minorHAnsi" w:cstheme="minorBidi"/>
          <w:color w:val="1F497D"/>
          <w:sz w:val="22"/>
          <w:szCs w:val="22"/>
        </w:rPr>
      </w:pPr>
      <w:r>
        <w:rPr>
          <w:rFonts w:asciiTheme="minorHAnsi" w:hAnsiTheme="minorHAnsi" w:cstheme="minorBidi"/>
          <w:color w:val="1F497D"/>
          <w:sz w:val="22"/>
          <w:szCs w:val="22"/>
        </w:rPr>
        <w:t xml:space="preserve">In addition, this paragraph </w:t>
      </w:r>
      <w:r w:rsidR="008542CC">
        <w:rPr>
          <w:rFonts w:asciiTheme="minorHAnsi" w:hAnsiTheme="minorHAnsi" w:cstheme="minorBidi"/>
          <w:color w:val="1F497D"/>
          <w:sz w:val="22"/>
          <w:szCs w:val="22"/>
        </w:rPr>
        <w:t xml:space="preserve">should mention/explain what </w:t>
      </w:r>
      <w:proofErr w:type="spellStart"/>
      <w:r w:rsidR="008542CC">
        <w:rPr>
          <w:rFonts w:asciiTheme="minorHAnsi" w:hAnsiTheme="minorHAnsi" w:cstheme="minorBidi"/>
          <w:color w:val="1F497D"/>
          <w:sz w:val="22"/>
          <w:szCs w:val="22"/>
        </w:rPr>
        <w:t>Tx_R</w:t>
      </w:r>
      <w:proofErr w:type="spellEnd"/>
      <w:r w:rsidR="008542CC">
        <w:rPr>
          <w:rFonts w:asciiTheme="minorHAnsi" w:hAnsiTheme="minorHAnsi" w:cstheme="minorBidi"/>
          <w:color w:val="1F497D"/>
          <w:sz w:val="22"/>
          <w:szCs w:val="22"/>
        </w:rPr>
        <w:t xml:space="preserve"> is.</w:t>
      </w:r>
    </w:p>
    <w:p w14:paraId="60A0E8D6" w14:textId="77777777" w:rsidR="002B5A17" w:rsidRDefault="002B5A17">
      <w:pPr>
        <w:pStyle w:val="CommentText"/>
      </w:pPr>
    </w:p>
  </w:comment>
  <w:comment w:id="40" w:author="Author" w:initials="A">
    <w:p w14:paraId="61F8AF9B" w14:textId="1B93F18C" w:rsidR="00A7776D" w:rsidRDefault="00A7776D">
      <w:pPr>
        <w:pStyle w:val="CommentText"/>
      </w:pPr>
      <w:r>
        <w:rPr>
          <w:rStyle w:val="CommentReference"/>
        </w:rPr>
        <w:annotationRef/>
      </w:r>
      <w:r>
        <w:t>Remove the box surrounding the three boxes in the middle and the words “User Setup”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0A0E8D6" w15:done="0"/>
  <w15:commentEx w15:paraId="61F8AF9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A0E8D6" w16cid:durableId="1D3E868C"/>
  <w16cid:commentId w16cid:paraId="61F8AF9B" w16cid:durableId="1D3E868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8C1DA1" w14:textId="77777777" w:rsidR="00146AD0" w:rsidRDefault="00146AD0">
      <w:r>
        <w:separator/>
      </w:r>
    </w:p>
  </w:endnote>
  <w:endnote w:type="continuationSeparator" w:id="0">
    <w:p w14:paraId="367CE341" w14:textId="77777777" w:rsidR="00146AD0" w:rsidRDefault="00146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3DE37" w14:textId="5519ECC5" w:rsidR="0026670F" w:rsidRDefault="0026670F" w:rsidP="00BC56BB">
    <w:pPr>
      <w:pStyle w:val="Footer"/>
      <w:tabs>
        <w:tab w:val="clear" w:pos="4320"/>
        <w:tab w:val="clear" w:pos="8640"/>
        <w:tab w:val="right" w:pos="9540"/>
      </w:tabs>
      <w:jc w:val="center"/>
    </w:pPr>
    <w:r w:rsidRPr="00F16161">
      <w:rPr>
        <w:rStyle w:val="PageNumber"/>
        <w:sz w:val="20"/>
        <w:szCs w:val="20"/>
      </w:rPr>
      <w:fldChar w:fldCharType="begin"/>
    </w:r>
    <w:r w:rsidRPr="00F16161">
      <w:rPr>
        <w:rStyle w:val="PageNumber"/>
        <w:sz w:val="20"/>
        <w:szCs w:val="20"/>
      </w:rPr>
      <w:instrText xml:space="preserve"> PAGE </w:instrText>
    </w:r>
    <w:r w:rsidRPr="00F16161">
      <w:rPr>
        <w:rStyle w:val="PageNumber"/>
        <w:sz w:val="20"/>
        <w:szCs w:val="20"/>
      </w:rPr>
      <w:fldChar w:fldCharType="separate"/>
    </w:r>
    <w:r w:rsidR="008328C5">
      <w:rPr>
        <w:rStyle w:val="PageNumber"/>
        <w:noProof/>
        <w:sz w:val="20"/>
        <w:szCs w:val="20"/>
      </w:rPr>
      <w:t>10</w:t>
    </w:r>
    <w:r w:rsidRPr="00F16161"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ACDCB" w14:textId="4EE8D728" w:rsidR="0026670F" w:rsidRPr="000C746A" w:rsidRDefault="0026670F" w:rsidP="00BC56BB">
    <w:pPr>
      <w:pStyle w:val="Footer"/>
      <w:tabs>
        <w:tab w:val="clear" w:pos="4320"/>
        <w:tab w:val="clear" w:pos="8640"/>
        <w:tab w:val="right" w:pos="9540"/>
      </w:tabs>
      <w:jc w:val="center"/>
      <w:rPr>
        <w:szCs w:val="20"/>
      </w:rPr>
    </w:pPr>
    <w:r w:rsidRPr="000C746A">
      <w:rPr>
        <w:rStyle w:val="PageNumber"/>
        <w:szCs w:val="20"/>
      </w:rPr>
      <w:fldChar w:fldCharType="begin"/>
    </w:r>
    <w:r w:rsidRPr="000C746A">
      <w:rPr>
        <w:rStyle w:val="PageNumber"/>
        <w:szCs w:val="20"/>
      </w:rPr>
      <w:instrText xml:space="preserve"> PAGE </w:instrText>
    </w:r>
    <w:r w:rsidRPr="000C746A">
      <w:rPr>
        <w:rStyle w:val="PageNumber"/>
        <w:szCs w:val="20"/>
      </w:rPr>
      <w:fldChar w:fldCharType="separate"/>
    </w:r>
    <w:r w:rsidR="008328C5">
      <w:rPr>
        <w:rStyle w:val="PageNumber"/>
        <w:noProof/>
        <w:szCs w:val="20"/>
      </w:rPr>
      <w:t>11</w:t>
    </w:r>
    <w:r w:rsidRPr="000C746A">
      <w:rPr>
        <w:rStyle w:val="PageNumber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07452E" w14:textId="77777777" w:rsidR="00146AD0" w:rsidRDefault="00146AD0">
      <w:r>
        <w:separator/>
      </w:r>
    </w:p>
  </w:footnote>
  <w:footnote w:type="continuationSeparator" w:id="0">
    <w:p w14:paraId="6E87DB2D" w14:textId="77777777" w:rsidR="00146AD0" w:rsidRDefault="00146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ECCC6" w14:textId="77777777" w:rsidR="0026670F" w:rsidRDefault="00041D9F">
    <w:pPr>
      <w:pStyle w:val="Header"/>
    </w:pPr>
    <w:r>
      <w:t>IBIS Specification Change Template, Rev. 0.</w:t>
    </w:r>
    <w:r w:rsidR="00F33DBA"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571BA" w14:textId="77777777" w:rsidR="0026670F" w:rsidRDefault="0026670F" w:rsidP="00BC56BB">
    <w:pPr>
      <w:pStyle w:val="Header"/>
      <w:jc w:val="right"/>
    </w:pPr>
    <w:r>
      <w:t xml:space="preserve">IBIS </w:t>
    </w:r>
    <w:r w:rsidR="00041D9F">
      <w:t>Specification Change Template, Rev. 0.</w:t>
    </w:r>
    <w:r w:rsidR="00F33DBA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51CD6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45E76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22E07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99E8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960CD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D440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76D1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7C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1621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106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D4337"/>
    <w:multiLevelType w:val="hybridMultilevel"/>
    <w:tmpl w:val="BD5A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ED47C3"/>
    <w:multiLevelType w:val="hybridMultilevel"/>
    <w:tmpl w:val="EB40B11C"/>
    <w:lvl w:ilvl="0" w:tplc="1A4C4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6C6BE6"/>
    <w:multiLevelType w:val="hybridMultilevel"/>
    <w:tmpl w:val="50A42F28"/>
    <w:lvl w:ilvl="0" w:tplc="61822E2C">
      <w:start w:val="1"/>
      <w:numFmt w:val="decimal"/>
      <w:lvlText w:val="%1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9F94479"/>
    <w:multiLevelType w:val="hybridMultilevel"/>
    <w:tmpl w:val="4EFC9D46"/>
    <w:lvl w:ilvl="0" w:tplc="BFD4D4A2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4F09C4"/>
    <w:multiLevelType w:val="hybridMultilevel"/>
    <w:tmpl w:val="8EE08B2A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0B643013"/>
    <w:multiLevelType w:val="hybridMultilevel"/>
    <w:tmpl w:val="09BCE39A"/>
    <w:lvl w:ilvl="0" w:tplc="BFD4D4A2">
      <w:start w:val="1"/>
      <w:numFmt w:val="decimal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12F15"/>
    <w:multiLevelType w:val="hybridMultilevel"/>
    <w:tmpl w:val="E5269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90058D"/>
    <w:multiLevelType w:val="multilevel"/>
    <w:tmpl w:val="DA069068"/>
    <w:styleLink w:val="Headings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720" w:hanging="720"/>
      </w:pPr>
      <w:rPr>
        <w:rFonts w:hint="default"/>
      </w:rPr>
    </w:lvl>
  </w:abstractNum>
  <w:abstractNum w:abstractNumId="18" w15:restartNumberingAfterBreak="0">
    <w:nsid w:val="127F4A2D"/>
    <w:multiLevelType w:val="hybridMultilevel"/>
    <w:tmpl w:val="8FFADED6"/>
    <w:lvl w:ilvl="0" w:tplc="37DC4FF4">
      <w:start w:val="1"/>
      <w:numFmt w:val="decimal"/>
      <w:pStyle w:val="Sec10Steps"/>
      <w:lvlText w:val="Step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E61C45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BB39C9"/>
    <w:multiLevelType w:val="hybridMultilevel"/>
    <w:tmpl w:val="043A9CC2"/>
    <w:lvl w:ilvl="0" w:tplc="FC26F0EE">
      <w:start w:val="1"/>
      <w:numFmt w:val="upperLetter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02C6200"/>
    <w:multiLevelType w:val="hybridMultilevel"/>
    <w:tmpl w:val="105AA476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814CF3"/>
    <w:multiLevelType w:val="hybridMultilevel"/>
    <w:tmpl w:val="C748C352"/>
    <w:lvl w:ilvl="0" w:tplc="C3AAFBF0">
      <w:start w:val="1"/>
      <w:numFmt w:val="upperLetter"/>
      <w:pStyle w:val="Section3A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A0D5D4D"/>
    <w:multiLevelType w:val="hybridMultilevel"/>
    <w:tmpl w:val="3C5AB4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D250FE"/>
    <w:multiLevelType w:val="hybridMultilevel"/>
    <w:tmpl w:val="4AFC172C"/>
    <w:lvl w:ilvl="0" w:tplc="8C400342">
      <w:start w:val="1"/>
      <w:numFmt w:val="upperLetter"/>
      <w:lvlText w:val="3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E37436"/>
    <w:multiLevelType w:val="hybridMultilevel"/>
    <w:tmpl w:val="12FCB890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0035DD"/>
    <w:multiLevelType w:val="hybridMultilevel"/>
    <w:tmpl w:val="376C7202"/>
    <w:lvl w:ilvl="0" w:tplc="3E3E4F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C406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9EDA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C2E9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C0E5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26E6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BC4B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E0A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BAD7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38985832"/>
    <w:multiLevelType w:val="hybridMultilevel"/>
    <w:tmpl w:val="3C5AB4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B21459"/>
    <w:multiLevelType w:val="hybridMultilevel"/>
    <w:tmpl w:val="D1FAE264"/>
    <w:lvl w:ilvl="0" w:tplc="9F54E904">
      <w:start w:val="1"/>
      <w:numFmt w:val="upperLetter"/>
      <w:pStyle w:val="2nd-level-heading-in-Section-6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5F29B3"/>
    <w:multiLevelType w:val="hybridMultilevel"/>
    <w:tmpl w:val="D8B4259E"/>
    <w:lvl w:ilvl="0" w:tplc="DA02172C">
      <w:start w:val="1"/>
      <w:numFmt w:val="decimal"/>
      <w:lvlText w:val="3A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8B337A0"/>
    <w:multiLevelType w:val="multilevel"/>
    <w:tmpl w:val="6930E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3543A9"/>
    <w:multiLevelType w:val="hybridMultilevel"/>
    <w:tmpl w:val="C0805EFE"/>
    <w:lvl w:ilvl="0" w:tplc="7D56D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C589798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BF6D0A"/>
    <w:multiLevelType w:val="hybridMultilevel"/>
    <w:tmpl w:val="166A2F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3B5DED"/>
    <w:multiLevelType w:val="hybridMultilevel"/>
    <w:tmpl w:val="A710A5B8"/>
    <w:lvl w:ilvl="0" w:tplc="B91A9E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5E5F9C"/>
    <w:multiLevelType w:val="hybridMultilevel"/>
    <w:tmpl w:val="1EE6AFCA"/>
    <w:lvl w:ilvl="0" w:tplc="80104BC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50E3864"/>
    <w:multiLevelType w:val="hybridMultilevel"/>
    <w:tmpl w:val="036A6C30"/>
    <w:lvl w:ilvl="0" w:tplc="FDCC0E66">
      <w:start w:val="1"/>
      <w:numFmt w:val="lowerLetter"/>
      <w:pStyle w:val="ramprateslist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A26C13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620D86"/>
    <w:multiLevelType w:val="hybridMultilevel"/>
    <w:tmpl w:val="7B561BD0"/>
    <w:lvl w:ilvl="0" w:tplc="64A205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903FD6"/>
    <w:multiLevelType w:val="hybridMultilevel"/>
    <w:tmpl w:val="3E860E94"/>
    <w:lvl w:ilvl="0" w:tplc="DC5A0E7E">
      <w:start w:val="1"/>
      <w:numFmt w:val="lowerLetter"/>
      <w:pStyle w:val="TrTimeExtliststyle1"/>
      <w:lvlText w:val="%1)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EC07B1"/>
    <w:multiLevelType w:val="hybridMultilevel"/>
    <w:tmpl w:val="D37A7B32"/>
    <w:lvl w:ilvl="0" w:tplc="61822E2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0" w15:restartNumberingAfterBreak="0">
    <w:nsid w:val="618732B1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C40449"/>
    <w:multiLevelType w:val="hybridMultilevel"/>
    <w:tmpl w:val="6A8CDFC4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A10D5C"/>
    <w:multiLevelType w:val="hybridMultilevel"/>
    <w:tmpl w:val="7C3801DC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6863D4"/>
    <w:multiLevelType w:val="hybridMultilevel"/>
    <w:tmpl w:val="27F67E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21855AE"/>
    <w:multiLevelType w:val="hybridMultilevel"/>
    <w:tmpl w:val="9D54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9342CF"/>
    <w:multiLevelType w:val="hybridMultilevel"/>
    <w:tmpl w:val="95C6425A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BA66F9"/>
    <w:multiLevelType w:val="hybridMultilevel"/>
    <w:tmpl w:val="397C981E"/>
    <w:lvl w:ilvl="0" w:tplc="6D7A4114">
      <w:start w:val="1"/>
      <w:numFmt w:val="decimal"/>
      <w:lvlText w:val="Table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012F42"/>
    <w:multiLevelType w:val="hybridMultilevel"/>
    <w:tmpl w:val="4B789A0C"/>
    <w:lvl w:ilvl="0" w:tplc="6DB40C16">
      <w:start w:val="1"/>
      <w:numFmt w:val="upperLetter"/>
      <w:pStyle w:val="New10A"/>
      <w:lvlText w:val="10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CD4A2A"/>
    <w:multiLevelType w:val="hybridMultilevel"/>
    <w:tmpl w:val="F7C84C96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9" w15:restartNumberingAfterBreak="0">
    <w:nsid w:val="7DF27551"/>
    <w:multiLevelType w:val="hybridMultilevel"/>
    <w:tmpl w:val="91CA9F64"/>
    <w:lvl w:ilvl="0" w:tplc="68A2A4A8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2701FE"/>
    <w:multiLevelType w:val="hybridMultilevel"/>
    <w:tmpl w:val="39B8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EA3337"/>
    <w:multiLevelType w:val="hybridMultilevel"/>
    <w:tmpl w:val="76F86F3A"/>
    <w:lvl w:ilvl="0" w:tplc="D3AE67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355A06"/>
    <w:multiLevelType w:val="hybridMultilevel"/>
    <w:tmpl w:val="64C44996"/>
    <w:lvl w:ilvl="0" w:tplc="575CF592">
      <w:start w:val="1"/>
      <w:numFmt w:val="decimal"/>
      <w:lvlText w:val="Table %1"/>
      <w:lvlJc w:val="left"/>
      <w:pPr>
        <w:ind w:left="720" w:hanging="360"/>
      </w:pPr>
      <w:rPr>
        <w:rFonts w:ascii="Times New Roman" w:hAnsi="Times New Roman" w:hint="default"/>
        <w:cap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7B6F21"/>
    <w:multiLevelType w:val="hybridMultilevel"/>
    <w:tmpl w:val="F5264D9E"/>
    <w:lvl w:ilvl="0" w:tplc="3F8A23AA">
      <w:start w:val="1"/>
      <w:numFmt w:val="decimal"/>
      <w:pStyle w:val="10A"/>
      <w:lvlText w:val="10A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ED0AD3"/>
    <w:multiLevelType w:val="hybridMultilevel"/>
    <w:tmpl w:val="FADC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5"/>
  </w:num>
  <w:num w:numId="12">
    <w:abstractNumId w:val="38"/>
  </w:num>
  <w:num w:numId="13">
    <w:abstractNumId w:val="13"/>
  </w:num>
  <w:num w:numId="14">
    <w:abstractNumId w:val="52"/>
  </w:num>
  <w:num w:numId="15">
    <w:abstractNumId w:val="8"/>
  </w:num>
  <w:num w:numId="16">
    <w:abstractNumId w:val="11"/>
  </w:num>
  <w:num w:numId="17">
    <w:abstractNumId w:val="51"/>
  </w:num>
  <w:num w:numId="18">
    <w:abstractNumId w:val="37"/>
  </w:num>
  <w:num w:numId="19">
    <w:abstractNumId w:val="21"/>
  </w:num>
  <w:num w:numId="20">
    <w:abstractNumId w:val="31"/>
  </w:num>
  <w:num w:numId="21">
    <w:abstractNumId w:val="41"/>
  </w:num>
  <w:num w:numId="22">
    <w:abstractNumId w:val="31"/>
    <w:lvlOverride w:ilvl="0">
      <w:startOverride w:val="1"/>
    </w:lvlOverride>
  </w:num>
  <w:num w:numId="23">
    <w:abstractNumId w:val="31"/>
    <w:lvlOverride w:ilvl="0">
      <w:startOverride w:val="1"/>
    </w:lvlOverride>
  </w:num>
  <w:num w:numId="24">
    <w:abstractNumId w:val="31"/>
    <w:lvlOverride w:ilvl="0">
      <w:startOverride w:val="7"/>
    </w:lvlOverride>
  </w:num>
  <w:num w:numId="25">
    <w:abstractNumId w:val="31"/>
    <w:lvlOverride w:ilvl="0">
      <w:startOverride w:val="7"/>
    </w:lvlOverride>
  </w:num>
  <w:num w:numId="26">
    <w:abstractNumId w:val="49"/>
  </w:num>
  <w:num w:numId="27">
    <w:abstractNumId w:val="33"/>
  </w:num>
  <w:num w:numId="28">
    <w:abstractNumId w:val="33"/>
    <w:lvlOverride w:ilvl="0">
      <w:startOverride w:val="1"/>
    </w:lvlOverride>
  </w:num>
  <w:num w:numId="29">
    <w:abstractNumId w:val="33"/>
    <w:lvlOverride w:ilvl="0">
      <w:startOverride w:val="1"/>
    </w:lvlOverride>
  </w:num>
  <w:num w:numId="30">
    <w:abstractNumId w:val="18"/>
  </w:num>
  <w:num w:numId="31">
    <w:abstractNumId w:val="33"/>
    <w:lvlOverride w:ilvl="0">
      <w:startOverride w:val="1"/>
    </w:lvlOverride>
  </w:num>
  <w:num w:numId="32">
    <w:abstractNumId w:val="33"/>
    <w:lvlOverride w:ilvl="0">
      <w:startOverride w:val="1"/>
    </w:lvlOverride>
  </w:num>
  <w:num w:numId="33">
    <w:abstractNumId w:val="28"/>
  </w:num>
  <w:num w:numId="34">
    <w:abstractNumId w:val="30"/>
  </w:num>
  <w:num w:numId="35">
    <w:abstractNumId w:val="17"/>
  </w:num>
  <w:num w:numId="36">
    <w:abstractNumId w:val="13"/>
    <w:lvlOverride w:ilvl="0">
      <w:startOverride w:val="1"/>
    </w:lvlOverride>
  </w:num>
  <w:num w:numId="37">
    <w:abstractNumId w:val="43"/>
  </w:num>
  <w:num w:numId="38">
    <w:abstractNumId w:val="50"/>
  </w:num>
  <w:num w:numId="39">
    <w:abstractNumId w:val="15"/>
  </w:num>
  <w:num w:numId="40">
    <w:abstractNumId w:val="13"/>
    <w:lvlOverride w:ilvl="0">
      <w:startOverride w:val="1"/>
    </w:lvlOverride>
  </w:num>
  <w:num w:numId="41">
    <w:abstractNumId w:val="52"/>
    <w:lvlOverride w:ilvl="0">
      <w:startOverride w:val="1"/>
    </w:lvlOverride>
  </w:num>
  <w:num w:numId="42">
    <w:abstractNumId w:val="32"/>
  </w:num>
  <w:num w:numId="43">
    <w:abstractNumId w:val="40"/>
  </w:num>
  <w:num w:numId="44">
    <w:abstractNumId w:val="46"/>
  </w:num>
  <w:num w:numId="45">
    <w:abstractNumId w:val="45"/>
  </w:num>
  <w:num w:numId="46">
    <w:abstractNumId w:val="42"/>
  </w:num>
  <w:num w:numId="47">
    <w:abstractNumId w:val="25"/>
  </w:num>
  <w:num w:numId="48">
    <w:abstractNumId w:val="36"/>
  </w:num>
  <w:num w:numId="49">
    <w:abstractNumId w:val="19"/>
  </w:num>
  <w:num w:numId="50">
    <w:abstractNumId w:val="10"/>
  </w:num>
  <w:num w:numId="51">
    <w:abstractNumId w:val="22"/>
  </w:num>
  <w:num w:numId="52">
    <w:abstractNumId w:val="53"/>
  </w:num>
  <w:num w:numId="53">
    <w:abstractNumId w:val="29"/>
  </w:num>
  <w:num w:numId="54">
    <w:abstractNumId w:val="24"/>
  </w:num>
  <w:num w:numId="55">
    <w:abstractNumId w:val="47"/>
  </w:num>
  <w:num w:numId="56">
    <w:abstractNumId w:val="16"/>
  </w:num>
  <w:num w:numId="57">
    <w:abstractNumId w:val="20"/>
  </w:num>
  <w:num w:numId="58">
    <w:abstractNumId w:val="39"/>
  </w:num>
  <w:num w:numId="59">
    <w:abstractNumId w:val="48"/>
  </w:num>
  <w:num w:numId="60">
    <w:abstractNumId w:val="12"/>
  </w:num>
  <w:num w:numId="61">
    <w:abstractNumId w:val="14"/>
  </w:num>
  <w:num w:numId="62">
    <w:abstractNumId w:val="54"/>
  </w:num>
  <w:num w:numId="6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4"/>
  </w:num>
  <w:num w:numId="65">
    <w:abstractNumId w:val="44"/>
  </w:num>
  <w:num w:numId="66">
    <w:abstractNumId w:val="26"/>
  </w:num>
  <w:num w:numId="67">
    <w:abstractNumId w:val="23"/>
  </w:num>
  <w:num w:numId="68">
    <w:abstractNumId w:val="27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hideSpelling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5C9"/>
    <w:rsid w:val="00000931"/>
    <w:rsid w:val="00000D79"/>
    <w:rsid w:val="000010AB"/>
    <w:rsid w:val="00002F26"/>
    <w:rsid w:val="00004079"/>
    <w:rsid w:val="00005C57"/>
    <w:rsid w:val="00006EB0"/>
    <w:rsid w:val="00007C2A"/>
    <w:rsid w:val="00007FC8"/>
    <w:rsid w:val="00010036"/>
    <w:rsid w:val="000112E1"/>
    <w:rsid w:val="00011A68"/>
    <w:rsid w:val="0001335B"/>
    <w:rsid w:val="0001634D"/>
    <w:rsid w:val="000163AE"/>
    <w:rsid w:val="00017A01"/>
    <w:rsid w:val="0002165B"/>
    <w:rsid w:val="0002221D"/>
    <w:rsid w:val="000227C3"/>
    <w:rsid w:val="00022B96"/>
    <w:rsid w:val="00026608"/>
    <w:rsid w:val="00027139"/>
    <w:rsid w:val="00027975"/>
    <w:rsid w:val="00027AB5"/>
    <w:rsid w:val="00031605"/>
    <w:rsid w:val="0003190E"/>
    <w:rsid w:val="00032450"/>
    <w:rsid w:val="00041681"/>
    <w:rsid w:val="00041D9F"/>
    <w:rsid w:val="0004274A"/>
    <w:rsid w:val="0004354A"/>
    <w:rsid w:val="00046BDF"/>
    <w:rsid w:val="0004725B"/>
    <w:rsid w:val="00050E63"/>
    <w:rsid w:val="00051835"/>
    <w:rsid w:val="000546B6"/>
    <w:rsid w:val="00055180"/>
    <w:rsid w:val="00056123"/>
    <w:rsid w:val="000605BE"/>
    <w:rsid w:val="00061188"/>
    <w:rsid w:val="00064761"/>
    <w:rsid w:val="00067DB7"/>
    <w:rsid w:val="00070D9E"/>
    <w:rsid w:val="00072B88"/>
    <w:rsid w:val="00073576"/>
    <w:rsid w:val="00073819"/>
    <w:rsid w:val="00075321"/>
    <w:rsid w:val="0007545A"/>
    <w:rsid w:val="00080303"/>
    <w:rsid w:val="00080E4F"/>
    <w:rsid w:val="00083837"/>
    <w:rsid w:val="00083C43"/>
    <w:rsid w:val="00086C64"/>
    <w:rsid w:val="00091BEA"/>
    <w:rsid w:val="000925E4"/>
    <w:rsid w:val="000954EC"/>
    <w:rsid w:val="000979E0"/>
    <w:rsid w:val="000A2673"/>
    <w:rsid w:val="000A282C"/>
    <w:rsid w:val="000A33DD"/>
    <w:rsid w:val="000B35DE"/>
    <w:rsid w:val="000B35F6"/>
    <w:rsid w:val="000C078D"/>
    <w:rsid w:val="000C15F8"/>
    <w:rsid w:val="000C395E"/>
    <w:rsid w:val="000C6A4C"/>
    <w:rsid w:val="000C746A"/>
    <w:rsid w:val="000C7604"/>
    <w:rsid w:val="000C7D5F"/>
    <w:rsid w:val="000D0B67"/>
    <w:rsid w:val="000D1C46"/>
    <w:rsid w:val="000D2EFB"/>
    <w:rsid w:val="000D48D2"/>
    <w:rsid w:val="000D5344"/>
    <w:rsid w:val="000D6044"/>
    <w:rsid w:val="000D678D"/>
    <w:rsid w:val="000D6C50"/>
    <w:rsid w:val="000E018C"/>
    <w:rsid w:val="000E1FB0"/>
    <w:rsid w:val="000E2C7F"/>
    <w:rsid w:val="000E593E"/>
    <w:rsid w:val="000E5D63"/>
    <w:rsid w:val="000E67DB"/>
    <w:rsid w:val="000E7250"/>
    <w:rsid w:val="000F041A"/>
    <w:rsid w:val="000F0995"/>
    <w:rsid w:val="000F3730"/>
    <w:rsid w:val="000F6456"/>
    <w:rsid w:val="00100063"/>
    <w:rsid w:val="001039CB"/>
    <w:rsid w:val="00104CF8"/>
    <w:rsid w:val="001051CB"/>
    <w:rsid w:val="00105E6F"/>
    <w:rsid w:val="00106126"/>
    <w:rsid w:val="00110B2D"/>
    <w:rsid w:val="00111A19"/>
    <w:rsid w:val="00113F57"/>
    <w:rsid w:val="00115366"/>
    <w:rsid w:val="00115BD2"/>
    <w:rsid w:val="00116E42"/>
    <w:rsid w:val="00121052"/>
    <w:rsid w:val="001213F8"/>
    <w:rsid w:val="0012267B"/>
    <w:rsid w:val="00122FF3"/>
    <w:rsid w:val="00127944"/>
    <w:rsid w:val="00127D75"/>
    <w:rsid w:val="0013425C"/>
    <w:rsid w:val="00135A85"/>
    <w:rsid w:val="00136D61"/>
    <w:rsid w:val="0014149B"/>
    <w:rsid w:val="00143891"/>
    <w:rsid w:val="00143EA3"/>
    <w:rsid w:val="00144521"/>
    <w:rsid w:val="00144E8E"/>
    <w:rsid w:val="00145947"/>
    <w:rsid w:val="00146AD0"/>
    <w:rsid w:val="00146B01"/>
    <w:rsid w:val="00150D45"/>
    <w:rsid w:val="001529C1"/>
    <w:rsid w:val="00152FD8"/>
    <w:rsid w:val="00153151"/>
    <w:rsid w:val="0015740E"/>
    <w:rsid w:val="00157C64"/>
    <w:rsid w:val="00161ADC"/>
    <w:rsid w:val="00162555"/>
    <w:rsid w:val="001630F6"/>
    <w:rsid w:val="00165896"/>
    <w:rsid w:val="001677C2"/>
    <w:rsid w:val="00170A11"/>
    <w:rsid w:val="001724E0"/>
    <w:rsid w:val="00173087"/>
    <w:rsid w:val="00174154"/>
    <w:rsid w:val="0017441F"/>
    <w:rsid w:val="00175874"/>
    <w:rsid w:val="00176440"/>
    <w:rsid w:val="00176CDE"/>
    <w:rsid w:val="0018007D"/>
    <w:rsid w:val="00180481"/>
    <w:rsid w:val="0018353F"/>
    <w:rsid w:val="001855A0"/>
    <w:rsid w:val="00185D5A"/>
    <w:rsid w:val="001865A4"/>
    <w:rsid w:val="001868BD"/>
    <w:rsid w:val="00187389"/>
    <w:rsid w:val="001875D0"/>
    <w:rsid w:val="00190351"/>
    <w:rsid w:val="00192BE8"/>
    <w:rsid w:val="00193BA7"/>
    <w:rsid w:val="00193E60"/>
    <w:rsid w:val="00194905"/>
    <w:rsid w:val="0019635E"/>
    <w:rsid w:val="00196CD0"/>
    <w:rsid w:val="001A03EF"/>
    <w:rsid w:val="001A1912"/>
    <w:rsid w:val="001A2212"/>
    <w:rsid w:val="001A34EF"/>
    <w:rsid w:val="001A4DCD"/>
    <w:rsid w:val="001A5042"/>
    <w:rsid w:val="001A5D1E"/>
    <w:rsid w:val="001A6F76"/>
    <w:rsid w:val="001B0663"/>
    <w:rsid w:val="001B132B"/>
    <w:rsid w:val="001B1392"/>
    <w:rsid w:val="001B2971"/>
    <w:rsid w:val="001B4CDE"/>
    <w:rsid w:val="001B58FB"/>
    <w:rsid w:val="001B596C"/>
    <w:rsid w:val="001B5A43"/>
    <w:rsid w:val="001B6E32"/>
    <w:rsid w:val="001C246B"/>
    <w:rsid w:val="001C5C4C"/>
    <w:rsid w:val="001C6858"/>
    <w:rsid w:val="001D1221"/>
    <w:rsid w:val="001D2898"/>
    <w:rsid w:val="001D2D70"/>
    <w:rsid w:val="001D3319"/>
    <w:rsid w:val="001D49B0"/>
    <w:rsid w:val="001D5D59"/>
    <w:rsid w:val="001E1A70"/>
    <w:rsid w:val="001E3706"/>
    <w:rsid w:val="001E4D19"/>
    <w:rsid w:val="001E7A31"/>
    <w:rsid w:val="001F054C"/>
    <w:rsid w:val="001F109C"/>
    <w:rsid w:val="001F20B5"/>
    <w:rsid w:val="001F2522"/>
    <w:rsid w:val="001F5165"/>
    <w:rsid w:val="001F5AD4"/>
    <w:rsid w:val="001F6B89"/>
    <w:rsid w:val="001F6D19"/>
    <w:rsid w:val="00200D30"/>
    <w:rsid w:val="00202075"/>
    <w:rsid w:val="00202906"/>
    <w:rsid w:val="00202FAF"/>
    <w:rsid w:val="00203ED0"/>
    <w:rsid w:val="00204BC7"/>
    <w:rsid w:val="00204DCD"/>
    <w:rsid w:val="00205C9B"/>
    <w:rsid w:val="00206AD9"/>
    <w:rsid w:val="00210114"/>
    <w:rsid w:val="00210445"/>
    <w:rsid w:val="002105BF"/>
    <w:rsid w:val="00210FAA"/>
    <w:rsid w:val="0021168D"/>
    <w:rsid w:val="00212862"/>
    <w:rsid w:val="002135AB"/>
    <w:rsid w:val="00213D61"/>
    <w:rsid w:val="0021468E"/>
    <w:rsid w:val="00215EB4"/>
    <w:rsid w:val="00216458"/>
    <w:rsid w:val="00216C2F"/>
    <w:rsid w:val="00217C30"/>
    <w:rsid w:val="0022172E"/>
    <w:rsid w:val="00222F33"/>
    <w:rsid w:val="00223965"/>
    <w:rsid w:val="00223D07"/>
    <w:rsid w:val="00223E5B"/>
    <w:rsid w:val="00225B09"/>
    <w:rsid w:val="0022797A"/>
    <w:rsid w:val="002310D2"/>
    <w:rsid w:val="002319F9"/>
    <w:rsid w:val="00233A58"/>
    <w:rsid w:val="0023414D"/>
    <w:rsid w:val="00234C95"/>
    <w:rsid w:val="00234D1B"/>
    <w:rsid w:val="00234E90"/>
    <w:rsid w:val="00235DA8"/>
    <w:rsid w:val="00240DF2"/>
    <w:rsid w:val="00241A2D"/>
    <w:rsid w:val="002429F9"/>
    <w:rsid w:val="00243372"/>
    <w:rsid w:val="0024616B"/>
    <w:rsid w:val="00246A68"/>
    <w:rsid w:val="002472E9"/>
    <w:rsid w:val="002478A2"/>
    <w:rsid w:val="00251CEA"/>
    <w:rsid w:val="00252C5E"/>
    <w:rsid w:val="0025355C"/>
    <w:rsid w:val="00254D1C"/>
    <w:rsid w:val="00255346"/>
    <w:rsid w:val="00255856"/>
    <w:rsid w:val="00256F31"/>
    <w:rsid w:val="00257246"/>
    <w:rsid w:val="00257F11"/>
    <w:rsid w:val="00260C06"/>
    <w:rsid w:val="00262D6D"/>
    <w:rsid w:val="0026438F"/>
    <w:rsid w:val="00264976"/>
    <w:rsid w:val="00264EF6"/>
    <w:rsid w:val="00266078"/>
    <w:rsid w:val="002665F3"/>
    <w:rsid w:val="0026670F"/>
    <w:rsid w:val="00266C39"/>
    <w:rsid w:val="002702CB"/>
    <w:rsid w:val="00272E84"/>
    <w:rsid w:val="00276166"/>
    <w:rsid w:val="002767A1"/>
    <w:rsid w:val="00276DFF"/>
    <w:rsid w:val="00276FBC"/>
    <w:rsid w:val="00277AFF"/>
    <w:rsid w:val="00280E84"/>
    <w:rsid w:val="00281AAE"/>
    <w:rsid w:val="00281E7F"/>
    <w:rsid w:val="00281F32"/>
    <w:rsid w:val="00282DAA"/>
    <w:rsid w:val="00285C28"/>
    <w:rsid w:val="002906EC"/>
    <w:rsid w:val="0029122A"/>
    <w:rsid w:val="0029298F"/>
    <w:rsid w:val="002934F8"/>
    <w:rsid w:val="00293BB4"/>
    <w:rsid w:val="00293F7B"/>
    <w:rsid w:val="00294168"/>
    <w:rsid w:val="00295653"/>
    <w:rsid w:val="00295AFC"/>
    <w:rsid w:val="002A03C2"/>
    <w:rsid w:val="002A1A19"/>
    <w:rsid w:val="002A1D52"/>
    <w:rsid w:val="002A1E16"/>
    <w:rsid w:val="002A2CE0"/>
    <w:rsid w:val="002A45FC"/>
    <w:rsid w:val="002A5742"/>
    <w:rsid w:val="002B20FD"/>
    <w:rsid w:val="002B2BB1"/>
    <w:rsid w:val="002B2F31"/>
    <w:rsid w:val="002B59B1"/>
    <w:rsid w:val="002B5A17"/>
    <w:rsid w:val="002B5B1E"/>
    <w:rsid w:val="002B75A2"/>
    <w:rsid w:val="002B7BD2"/>
    <w:rsid w:val="002C174E"/>
    <w:rsid w:val="002C236D"/>
    <w:rsid w:val="002C247B"/>
    <w:rsid w:val="002C3677"/>
    <w:rsid w:val="002C3BDF"/>
    <w:rsid w:val="002C4FAB"/>
    <w:rsid w:val="002C69B1"/>
    <w:rsid w:val="002D018B"/>
    <w:rsid w:val="002D0919"/>
    <w:rsid w:val="002D20FE"/>
    <w:rsid w:val="002D383D"/>
    <w:rsid w:val="002D45EB"/>
    <w:rsid w:val="002D4CBC"/>
    <w:rsid w:val="002D578F"/>
    <w:rsid w:val="002D60BB"/>
    <w:rsid w:val="002E090B"/>
    <w:rsid w:val="002E1E0C"/>
    <w:rsid w:val="002E1F11"/>
    <w:rsid w:val="002E3355"/>
    <w:rsid w:val="002E67D7"/>
    <w:rsid w:val="002F00FC"/>
    <w:rsid w:val="002F1114"/>
    <w:rsid w:val="002F1A27"/>
    <w:rsid w:val="002F2491"/>
    <w:rsid w:val="002F276E"/>
    <w:rsid w:val="002F35BE"/>
    <w:rsid w:val="002F3C2B"/>
    <w:rsid w:val="002F6E22"/>
    <w:rsid w:val="002F7866"/>
    <w:rsid w:val="00303A7C"/>
    <w:rsid w:val="00305086"/>
    <w:rsid w:val="0030668E"/>
    <w:rsid w:val="00307686"/>
    <w:rsid w:val="00310DA4"/>
    <w:rsid w:val="0031141A"/>
    <w:rsid w:val="00312065"/>
    <w:rsid w:val="003125EA"/>
    <w:rsid w:val="0031388E"/>
    <w:rsid w:val="00314EDA"/>
    <w:rsid w:val="00316815"/>
    <w:rsid w:val="003210B3"/>
    <w:rsid w:val="0032259F"/>
    <w:rsid w:val="00322F38"/>
    <w:rsid w:val="00323613"/>
    <w:rsid w:val="003248D3"/>
    <w:rsid w:val="00324EBE"/>
    <w:rsid w:val="00326588"/>
    <w:rsid w:val="00326E38"/>
    <w:rsid w:val="00327668"/>
    <w:rsid w:val="00332DB7"/>
    <w:rsid w:val="0033335A"/>
    <w:rsid w:val="00333C0D"/>
    <w:rsid w:val="00334508"/>
    <w:rsid w:val="00334C18"/>
    <w:rsid w:val="00335608"/>
    <w:rsid w:val="00340491"/>
    <w:rsid w:val="003412FF"/>
    <w:rsid w:val="003431BD"/>
    <w:rsid w:val="00344264"/>
    <w:rsid w:val="00344319"/>
    <w:rsid w:val="00344364"/>
    <w:rsid w:val="0034647D"/>
    <w:rsid w:val="00346F17"/>
    <w:rsid w:val="003475DE"/>
    <w:rsid w:val="00350610"/>
    <w:rsid w:val="0035071E"/>
    <w:rsid w:val="003517CA"/>
    <w:rsid w:val="00352E81"/>
    <w:rsid w:val="00353098"/>
    <w:rsid w:val="00353B15"/>
    <w:rsid w:val="003570D2"/>
    <w:rsid w:val="00357A94"/>
    <w:rsid w:val="003614DF"/>
    <w:rsid w:val="00364EE3"/>
    <w:rsid w:val="003661C1"/>
    <w:rsid w:val="00367359"/>
    <w:rsid w:val="00370A45"/>
    <w:rsid w:val="00370E8C"/>
    <w:rsid w:val="003719B6"/>
    <w:rsid w:val="00372DED"/>
    <w:rsid w:val="003731B5"/>
    <w:rsid w:val="0037344F"/>
    <w:rsid w:val="00373720"/>
    <w:rsid w:val="00373E76"/>
    <w:rsid w:val="0037432E"/>
    <w:rsid w:val="00375003"/>
    <w:rsid w:val="0037648E"/>
    <w:rsid w:val="0037652B"/>
    <w:rsid w:val="0037693F"/>
    <w:rsid w:val="00376E17"/>
    <w:rsid w:val="00377A9F"/>
    <w:rsid w:val="00380AAF"/>
    <w:rsid w:val="00381731"/>
    <w:rsid w:val="003829E8"/>
    <w:rsid w:val="00382F0A"/>
    <w:rsid w:val="00385170"/>
    <w:rsid w:val="00385239"/>
    <w:rsid w:val="003857C0"/>
    <w:rsid w:val="0038631D"/>
    <w:rsid w:val="00386D0A"/>
    <w:rsid w:val="003902C6"/>
    <w:rsid w:val="00393AD8"/>
    <w:rsid w:val="00394971"/>
    <w:rsid w:val="003950D2"/>
    <w:rsid w:val="003972DB"/>
    <w:rsid w:val="00397407"/>
    <w:rsid w:val="00397EF6"/>
    <w:rsid w:val="003A109E"/>
    <w:rsid w:val="003A5B32"/>
    <w:rsid w:val="003A780F"/>
    <w:rsid w:val="003A7EB6"/>
    <w:rsid w:val="003B0B0D"/>
    <w:rsid w:val="003B206B"/>
    <w:rsid w:val="003B2FA2"/>
    <w:rsid w:val="003B429D"/>
    <w:rsid w:val="003B51B9"/>
    <w:rsid w:val="003B60AE"/>
    <w:rsid w:val="003C0083"/>
    <w:rsid w:val="003C03EE"/>
    <w:rsid w:val="003C3FCB"/>
    <w:rsid w:val="003C46AA"/>
    <w:rsid w:val="003C4739"/>
    <w:rsid w:val="003C7767"/>
    <w:rsid w:val="003D07AA"/>
    <w:rsid w:val="003D2E5F"/>
    <w:rsid w:val="003D4551"/>
    <w:rsid w:val="003D5D19"/>
    <w:rsid w:val="003D7A47"/>
    <w:rsid w:val="003E1B0F"/>
    <w:rsid w:val="003E267C"/>
    <w:rsid w:val="003E34D4"/>
    <w:rsid w:val="003E5265"/>
    <w:rsid w:val="003E68BE"/>
    <w:rsid w:val="003E691B"/>
    <w:rsid w:val="003E7744"/>
    <w:rsid w:val="003F2388"/>
    <w:rsid w:val="003F2E68"/>
    <w:rsid w:val="003F422C"/>
    <w:rsid w:val="00400E8B"/>
    <w:rsid w:val="00401361"/>
    <w:rsid w:val="0040157D"/>
    <w:rsid w:val="00403270"/>
    <w:rsid w:val="00403358"/>
    <w:rsid w:val="00404ECE"/>
    <w:rsid w:val="00405DFE"/>
    <w:rsid w:val="00417082"/>
    <w:rsid w:val="004170D5"/>
    <w:rsid w:val="00417275"/>
    <w:rsid w:val="004207FC"/>
    <w:rsid w:val="004208E7"/>
    <w:rsid w:val="0042168A"/>
    <w:rsid w:val="00421DD5"/>
    <w:rsid w:val="0042281C"/>
    <w:rsid w:val="00423782"/>
    <w:rsid w:val="00423FC2"/>
    <w:rsid w:val="0042464D"/>
    <w:rsid w:val="004260EC"/>
    <w:rsid w:val="00427392"/>
    <w:rsid w:val="0043085F"/>
    <w:rsid w:val="004316FE"/>
    <w:rsid w:val="004334A8"/>
    <w:rsid w:val="00435B6B"/>
    <w:rsid w:val="00440CAA"/>
    <w:rsid w:val="00441672"/>
    <w:rsid w:val="004426BB"/>
    <w:rsid w:val="004444E4"/>
    <w:rsid w:val="004507CF"/>
    <w:rsid w:val="00451F94"/>
    <w:rsid w:val="00452591"/>
    <w:rsid w:val="00452907"/>
    <w:rsid w:val="004539B9"/>
    <w:rsid w:val="004541C4"/>
    <w:rsid w:val="004564A0"/>
    <w:rsid w:val="00456B86"/>
    <w:rsid w:val="004611B8"/>
    <w:rsid w:val="00462A1B"/>
    <w:rsid w:val="004634AF"/>
    <w:rsid w:val="00463B48"/>
    <w:rsid w:val="00463E90"/>
    <w:rsid w:val="0046525F"/>
    <w:rsid w:val="00465E98"/>
    <w:rsid w:val="00466E56"/>
    <w:rsid w:val="00467423"/>
    <w:rsid w:val="004714AA"/>
    <w:rsid w:val="004717A1"/>
    <w:rsid w:val="00471A08"/>
    <w:rsid w:val="004736DD"/>
    <w:rsid w:val="004744A0"/>
    <w:rsid w:val="00475156"/>
    <w:rsid w:val="00476969"/>
    <w:rsid w:val="0048357A"/>
    <w:rsid w:val="00485C48"/>
    <w:rsid w:val="00485FEC"/>
    <w:rsid w:val="00491E1A"/>
    <w:rsid w:val="00492F8C"/>
    <w:rsid w:val="00493906"/>
    <w:rsid w:val="00493C0A"/>
    <w:rsid w:val="00494653"/>
    <w:rsid w:val="004953AF"/>
    <w:rsid w:val="004A0813"/>
    <w:rsid w:val="004A2539"/>
    <w:rsid w:val="004A302D"/>
    <w:rsid w:val="004A3950"/>
    <w:rsid w:val="004A3B80"/>
    <w:rsid w:val="004A3DF8"/>
    <w:rsid w:val="004A4568"/>
    <w:rsid w:val="004A48FA"/>
    <w:rsid w:val="004A52DE"/>
    <w:rsid w:val="004A5A01"/>
    <w:rsid w:val="004A5B1A"/>
    <w:rsid w:val="004A6F79"/>
    <w:rsid w:val="004B0D6F"/>
    <w:rsid w:val="004B5034"/>
    <w:rsid w:val="004B53EF"/>
    <w:rsid w:val="004B5CEC"/>
    <w:rsid w:val="004B5EA0"/>
    <w:rsid w:val="004B7F23"/>
    <w:rsid w:val="004D0EB0"/>
    <w:rsid w:val="004D2C36"/>
    <w:rsid w:val="004D46DD"/>
    <w:rsid w:val="004D4B90"/>
    <w:rsid w:val="004D515F"/>
    <w:rsid w:val="004D699B"/>
    <w:rsid w:val="004E03B9"/>
    <w:rsid w:val="004E1910"/>
    <w:rsid w:val="004E1A3B"/>
    <w:rsid w:val="004E23EF"/>
    <w:rsid w:val="004E443B"/>
    <w:rsid w:val="004E6C4B"/>
    <w:rsid w:val="004E6EA1"/>
    <w:rsid w:val="004F1136"/>
    <w:rsid w:val="004F1527"/>
    <w:rsid w:val="004F267D"/>
    <w:rsid w:val="004F44EB"/>
    <w:rsid w:val="004F6297"/>
    <w:rsid w:val="004F70D4"/>
    <w:rsid w:val="00500B80"/>
    <w:rsid w:val="00501947"/>
    <w:rsid w:val="00502D37"/>
    <w:rsid w:val="005079E8"/>
    <w:rsid w:val="00507B36"/>
    <w:rsid w:val="00512C46"/>
    <w:rsid w:val="0051349A"/>
    <w:rsid w:val="005214D0"/>
    <w:rsid w:val="00522AB4"/>
    <w:rsid w:val="00523B37"/>
    <w:rsid w:val="00523CC0"/>
    <w:rsid w:val="00524C69"/>
    <w:rsid w:val="00526735"/>
    <w:rsid w:val="00532CDC"/>
    <w:rsid w:val="005340A3"/>
    <w:rsid w:val="00534318"/>
    <w:rsid w:val="00535AC4"/>
    <w:rsid w:val="0054012F"/>
    <w:rsid w:val="005406C2"/>
    <w:rsid w:val="00542294"/>
    <w:rsid w:val="00542F09"/>
    <w:rsid w:val="0054311F"/>
    <w:rsid w:val="0054422F"/>
    <w:rsid w:val="005460CF"/>
    <w:rsid w:val="00546F96"/>
    <w:rsid w:val="005479C6"/>
    <w:rsid w:val="00550BC0"/>
    <w:rsid w:val="00550F2A"/>
    <w:rsid w:val="00552F36"/>
    <w:rsid w:val="0055302E"/>
    <w:rsid w:val="005532E9"/>
    <w:rsid w:val="0055576E"/>
    <w:rsid w:val="00555D1D"/>
    <w:rsid w:val="005561A5"/>
    <w:rsid w:val="005576DD"/>
    <w:rsid w:val="005602A1"/>
    <w:rsid w:val="00560588"/>
    <w:rsid w:val="005609D9"/>
    <w:rsid w:val="00560CE5"/>
    <w:rsid w:val="00561439"/>
    <w:rsid w:val="0056267C"/>
    <w:rsid w:val="00562EBD"/>
    <w:rsid w:val="00563C80"/>
    <w:rsid w:val="005646ED"/>
    <w:rsid w:val="005650FC"/>
    <w:rsid w:val="00565A09"/>
    <w:rsid w:val="00565FB4"/>
    <w:rsid w:val="00566003"/>
    <w:rsid w:val="005701F7"/>
    <w:rsid w:val="00570469"/>
    <w:rsid w:val="0057122A"/>
    <w:rsid w:val="00571AC9"/>
    <w:rsid w:val="005747CF"/>
    <w:rsid w:val="005769D4"/>
    <w:rsid w:val="00576C0A"/>
    <w:rsid w:val="00577BC4"/>
    <w:rsid w:val="00580BAB"/>
    <w:rsid w:val="00580BC9"/>
    <w:rsid w:val="00582659"/>
    <w:rsid w:val="00582FB9"/>
    <w:rsid w:val="00583822"/>
    <w:rsid w:val="00584FEE"/>
    <w:rsid w:val="00585242"/>
    <w:rsid w:val="005853A0"/>
    <w:rsid w:val="005854F6"/>
    <w:rsid w:val="0058621A"/>
    <w:rsid w:val="0059517F"/>
    <w:rsid w:val="0059662B"/>
    <w:rsid w:val="00597DE4"/>
    <w:rsid w:val="005A0056"/>
    <w:rsid w:val="005A0BED"/>
    <w:rsid w:val="005A0C5D"/>
    <w:rsid w:val="005A3BA8"/>
    <w:rsid w:val="005A5280"/>
    <w:rsid w:val="005A5718"/>
    <w:rsid w:val="005A6EAF"/>
    <w:rsid w:val="005B15ED"/>
    <w:rsid w:val="005B1AD4"/>
    <w:rsid w:val="005B1D6B"/>
    <w:rsid w:val="005B349F"/>
    <w:rsid w:val="005B4593"/>
    <w:rsid w:val="005B461D"/>
    <w:rsid w:val="005B50E0"/>
    <w:rsid w:val="005B56CD"/>
    <w:rsid w:val="005C0472"/>
    <w:rsid w:val="005C2AD1"/>
    <w:rsid w:val="005C2D1D"/>
    <w:rsid w:val="005C3C3F"/>
    <w:rsid w:val="005C6B16"/>
    <w:rsid w:val="005C6D45"/>
    <w:rsid w:val="005C7758"/>
    <w:rsid w:val="005D25CB"/>
    <w:rsid w:val="005D3280"/>
    <w:rsid w:val="005D4BCC"/>
    <w:rsid w:val="005D5088"/>
    <w:rsid w:val="005D50A5"/>
    <w:rsid w:val="005D68E5"/>
    <w:rsid w:val="005D712E"/>
    <w:rsid w:val="005D7CED"/>
    <w:rsid w:val="005D7D8D"/>
    <w:rsid w:val="005E0CAC"/>
    <w:rsid w:val="005E0DA9"/>
    <w:rsid w:val="005E1A31"/>
    <w:rsid w:val="005E1D0C"/>
    <w:rsid w:val="005E317D"/>
    <w:rsid w:val="005E494B"/>
    <w:rsid w:val="005E6793"/>
    <w:rsid w:val="005E711E"/>
    <w:rsid w:val="005E759D"/>
    <w:rsid w:val="005E777B"/>
    <w:rsid w:val="005F0D84"/>
    <w:rsid w:val="005F1462"/>
    <w:rsid w:val="005F24B2"/>
    <w:rsid w:val="005F2999"/>
    <w:rsid w:val="005F3313"/>
    <w:rsid w:val="005F3B48"/>
    <w:rsid w:val="005F427C"/>
    <w:rsid w:val="005F47AD"/>
    <w:rsid w:val="005F72CC"/>
    <w:rsid w:val="006029BC"/>
    <w:rsid w:val="00602EDF"/>
    <w:rsid w:val="00605D1A"/>
    <w:rsid w:val="00605D61"/>
    <w:rsid w:val="00606359"/>
    <w:rsid w:val="00607DD7"/>
    <w:rsid w:val="00607EE6"/>
    <w:rsid w:val="00611E99"/>
    <w:rsid w:val="00611FAB"/>
    <w:rsid w:val="0061245E"/>
    <w:rsid w:val="00612DD1"/>
    <w:rsid w:val="006132A8"/>
    <w:rsid w:val="00614125"/>
    <w:rsid w:val="00617411"/>
    <w:rsid w:val="00620B2C"/>
    <w:rsid w:val="00621999"/>
    <w:rsid w:val="00623FBF"/>
    <w:rsid w:val="00624FD7"/>
    <w:rsid w:val="00625F43"/>
    <w:rsid w:val="006276E7"/>
    <w:rsid w:val="006279D1"/>
    <w:rsid w:val="00630284"/>
    <w:rsid w:val="006318D7"/>
    <w:rsid w:val="006339D8"/>
    <w:rsid w:val="00637240"/>
    <w:rsid w:val="0063740D"/>
    <w:rsid w:val="006379FC"/>
    <w:rsid w:val="00641D60"/>
    <w:rsid w:val="00643A30"/>
    <w:rsid w:val="006455F3"/>
    <w:rsid w:val="00645A67"/>
    <w:rsid w:val="00645FFF"/>
    <w:rsid w:val="0064667C"/>
    <w:rsid w:val="00646AC9"/>
    <w:rsid w:val="006477CE"/>
    <w:rsid w:val="00647DBB"/>
    <w:rsid w:val="00650B0A"/>
    <w:rsid w:val="00652E47"/>
    <w:rsid w:val="00652ED6"/>
    <w:rsid w:val="0065307C"/>
    <w:rsid w:val="00653838"/>
    <w:rsid w:val="00656045"/>
    <w:rsid w:val="0065644A"/>
    <w:rsid w:val="00662FC7"/>
    <w:rsid w:val="0066337F"/>
    <w:rsid w:val="0066354B"/>
    <w:rsid w:val="00664C6D"/>
    <w:rsid w:val="006659CB"/>
    <w:rsid w:val="006659CF"/>
    <w:rsid w:val="006663C0"/>
    <w:rsid w:val="00666DA5"/>
    <w:rsid w:val="006718CE"/>
    <w:rsid w:val="006731A6"/>
    <w:rsid w:val="00675875"/>
    <w:rsid w:val="0067710D"/>
    <w:rsid w:val="00677C9B"/>
    <w:rsid w:val="00681E47"/>
    <w:rsid w:val="00682A78"/>
    <w:rsid w:val="00682D67"/>
    <w:rsid w:val="0068475A"/>
    <w:rsid w:val="00685FB6"/>
    <w:rsid w:val="0069039E"/>
    <w:rsid w:val="00690A38"/>
    <w:rsid w:val="006920B9"/>
    <w:rsid w:val="0069378F"/>
    <w:rsid w:val="00693C9D"/>
    <w:rsid w:val="006945CC"/>
    <w:rsid w:val="006958A1"/>
    <w:rsid w:val="00697DB4"/>
    <w:rsid w:val="006A015E"/>
    <w:rsid w:val="006A28E1"/>
    <w:rsid w:val="006A7539"/>
    <w:rsid w:val="006B2568"/>
    <w:rsid w:val="006B266E"/>
    <w:rsid w:val="006B26BE"/>
    <w:rsid w:val="006B292F"/>
    <w:rsid w:val="006B3866"/>
    <w:rsid w:val="006B3938"/>
    <w:rsid w:val="006B4A1F"/>
    <w:rsid w:val="006C09B2"/>
    <w:rsid w:val="006C159A"/>
    <w:rsid w:val="006C25C4"/>
    <w:rsid w:val="006C413A"/>
    <w:rsid w:val="006C4767"/>
    <w:rsid w:val="006C783B"/>
    <w:rsid w:val="006D0C12"/>
    <w:rsid w:val="006D14F4"/>
    <w:rsid w:val="006D2C13"/>
    <w:rsid w:val="006D48AD"/>
    <w:rsid w:val="006D4A19"/>
    <w:rsid w:val="006D4F9D"/>
    <w:rsid w:val="006D67B3"/>
    <w:rsid w:val="006D7923"/>
    <w:rsid w:val="006E1CDC"/>
    <w:rsid w:val="006E53A6"/>
    <w:rsid w:val="006E6637"/>
    <w:rsid w:val="006E6988"/>
    <w:rsid w:val="006F11C7"/>
    <w:rsid w:val="006F25B7"/>
    <w:rsid w:val="006F275E"/>
    <w:rsid w:val="006F2A7E"/>
    <w:rsid w:val="00700CFF"/>
    <w:rsid w:val="00702D82"/>
    <w:rsid w:val="00703409"/>
    <w:rsid w:val="00707D66"/>
    <w:rsid w:val="007115B9"/>
    <w:rsid w:val="007140AA"/>
    <w:rsid w:val="0071693C"/>
    <w:rsid w:val="0072090B"/>
    <w:rsid w:val="00722578"/>
    <w:rsid w:val="00722E1A"/>
    <w:rsid w:val="007248CF"/>
    <w:rsid w:val="00724AB0"/>
    <w:rsid w:val="0072512C"/>
    <w:rsid w:val="0072632B"/>
    <w:rsid w:val="007265A8"/>
    <w:rsid w:val="00726F51"/>
    <w:rsid w:val="00727FD6"/>
    <w:rsid w:val="00731C4D"/>
    <w:rsid w:val="00731EAC"/>
    <w:rsid w:val="00733600"/>
    <w:rsid w:val="007352F3"/>
    <w:rsid w:val="00735AB9"/>
    <w:rsid w:val="00735AE5"/>
    <w:rsid w:val="00737054"/>
    <w:rsid w:val="00737631"/>
    <w:rsid w:val="0074016B"/>
    <w:rsid w:val="00740323"/>
    <w:rsid w:val="00742D4A"/>
    <w:rsid w:val="00743224"/>
    <w:rsid w:val="007436C5"/>
    <w:rsid w:val="0074530E"/>
    <w:rsid w:val="00745D3F"/>
    <w:rsid w:val="00746108"/>
    <w:rsid w:val="00747BAB"/>
    <w:rsid w:val="00751ADD"/>
    <w:rsid w:val="00751FBE"/>
    <w:rsid w:val="007531DA"/>
    <w:rsid w:val="007561F3"/>
    <w:rsid w:val="00756278"/>
    <w:rsid w:val="00760D35"/>
    <w:rsid w:val="00762DA5"/>
    <w:rsid w:val="00763EDD"/>
    <w:rsid w:val="0076618B"/>
    <w:rsid w:val="00770CBC"/>
    <w:rsid w:val="00770FAF"/>
    <w:rsid w:val="007712D4"/>
    <w:rsid w:val="007756C6"/>
    <w:rsid w:val="00776730"/>
    <w:rsid w:val="0077673E"/>
    <w:rsid w:val="007773C3"/>
    <w:rsid w:val="00781EF1"/>
    <w:rsid w:val="0078269D"/>
    <w:rsid w:val="0078283E"/>
    <w:rsid w:val="00783314"/>
    <w:rsid w:val="007848F3"/>
    <w:rsid w:val="0079068F"/>
    <w:rsid w:val="007910FB"/>
    <w:rsid w:val="00791F3D"/>
    <w:rsid w:val="007936BA"/>
    <w:rsid w:val="00793B82"/>
    <w:rsid w:val="00794A45"/>
    <w:rsid w:val="007955B7"/>
    <w:rsid w:val="007A1E46"/>
    <w:rsid w:val="007A2B39"/>
    <w:rsid w:val="007A3277"/>
    <w:rsid w:val="007A3764"/>
    <w:rsid w:val="007A4245"/>
    <w:rsid w:val="007A5EE0"/>
    <w:rsid w:val="007A7867"/>
    <w:rsid w:val="007B0C44"/>
    <w:rsid w:val="007B162D"/>
    <w:rsid w:val="007B1C70"/>
    <w:rsid w:val="007B3AE5"/>
    <w:rsid w:val="007B5B21"/>
    <w:rsid w:val="007B67FC"/>
    <w:rsid w:val="007B7F8A"/>
    <w:rsid w:val="007C2C1A"/>
    <w:rsid w:val="007C30FC"/>
    <w:rsid w:val="007C612D"/>
    <w:rsid w:val="007C62E8"/>
    <w:rsid w:val="007C674F"/>
    <w:rsid w:val="007C73F1"/>
    <w:rsid w:val="007D02EA"/>
    <w:rsid w:val="007D10F6"/>
    <w:rsid w:val="007D1D16"/>
    <w:rsid w:val="007D3361"/>
    <w:rsid w:val="007D471C"/>
    <w:rsid w:val="007D79F6"/>
    <w:rsid w:val="007E14DC"/>
    <w:rsid w:val="007E479F"/>
    <w:rsid w:val="007E4C63"/>
    <w:rsid w:val="007E5CA3"/>
    <w:rsid w:val="007E65CF"/>
    <w:rsid w:val="007E7555"/>
    <w:rsid w:val="007F2389"/>
    <w:rsid w:val="007F3CA6"/>
    <w:rsid w:val="007F52B9"/>
    <w:rsid w:val="00800FFE"/>
    <w:rsid w:val="00803A2A"/>
    <w:rsid w:val="008043BD"/>
    <w:rsid w:val="0080767F"/>
    <w:rsid w:val="00811F23"/>
    <w:rsid w:val="00812E9E"/>
    <w:rsid w:val="008146CD"/>
    <w:rsid w:val="008146DF"/>
    <w:rsid w:val="00814F25"/>
    <w:rsid w:val="0081626C"/>
    <w:rsid w:val="00822880"/>
    <w:rsid w:val="00823655"/>
    <w:rsid w:val="00823B4E"/>
    <w:rsid w:val="00825C9A"/>
    <w:rsid w:val="00826719"/>
    <w:rsid w:val="00827934"/>
    <w:rsid w:val="00827AFA"/>
    <w:rsid w:val="008328C5"/>
    <w:rsid w:val="00833C8D"/>
    <w:rsid w:val="00835F64"/>
    <w:rsid w:val="00836220"/>
    <w:rsid w:val="00836476"/>
    <w:rsid w:val="008379E8"/>
    <w:rsid w:val="008402D4"/>
    <w:rsid w:val="00844EBF"/>
    <w:rsid w:val="0084500C"/>
    <w:rsid w:val="008514F1"/>
    <w:rsid w:val="008521D3"/>
    <w:rsid w:val="00853BC6"/>
    <w:rsid w:val="00853BD4"/>
    <w:rsid w:val="008542CC"/>
    <w:rsid w:val="0085484A"/>
    <w:rsid w:val="00854A7A"/>
    <w:rsid w:val="00854CD3"/>
    <w:rsid w:val="008577C5"/>
    <w:rsid w:val="00864A9F"/>
    <w:rsid w:val="00867C17"/>
    <w:rsid w:val="00870184"/>
    <w:rsid w:val="00870660"/>
    <w:rsid w:val="008744E9"/>
    <w:rsid w:val="00881B4F"/>
    <w:rsid w:val="00881DBD"/>
    <w:rsid w:val="00881FA3"/>
    <w:rsid w:val="0088223E"/>
    <w:rsid w:val="00882995"/>
    <w:rsid w:val="00882DB2"/>
    <w:rsid w:val="00885E8D"/>
    <w:rsid w:val="008864C6"/>
    <w:rsid w:val="0088689E"/>
    <w:rsid w:val="008869B8"/>
    <w:rsid w:val="00891090"/>
    <w:rsid w:val="008913DF"/>
    <w:rsid w:val="008930F3"/>
    <w:rsid w:val="008953CA"/>
    <w:rsid w:val="008958E0"/>
    <w:rsid w:val="00897759"/>
    <w:rsid w:val="008A0FE8"/>
    <w:rsid w:val="008A185C"/>
    <w:rsid w:val="008A185D"/>
    <w:rsid w:val="008A190A"/>
    <w:rsid w:val="008A2637"/>
    <w:rsid w:val="008A2DB0"/>
    <w:rsid w:val="008A4698"/>
    <w:rsid w:val="008A52D1"/>
    <w:rsid w:val="008A534F"/>
    <w:rsid w:val="008A56F6"/>
    <w:rsid w:val="008A57D9"/>
    <w:rsid w:val="008A5E96"/>
    <w:rsid w:val="008B0269"/>
    <w:rsid w:val="008B0A91"/>
    <w:rsid w:val="008B21DC"/>
    <w:rsid w:val="008B5BC0"/>
    <w:rsid w:val="008B633B"/>
    <w:rsid w:val="008B6633"/>
    <w:rsid w:val="008B6D30"/>
    <w:rsid w:val="008B7401"/>
    <w:rsid w:val="008C074F"/>
    <w:rsid w:val="008C13DB"/>
    <w:rsid w:val="008C4C95"/>
    <w:rsid w:val="008C7C9A"/>
    <w:rsid w:val="008D092D"/>
    <w:rsid w:val="008D29EE"/>
    <w:rsid w:val="008D2BF4"/>
    <w:rsid w:val="008D2ED6"/>
    <w:rsid w:val="008D5211"/>
    <w:rsid w:val="008D710A"/>
    <w:rsid w:val="008D7BE5"/>
    <w:rsid w:val="008D7C75"/>
    <w:rsid w:val="008E133C"/>
    <w:rsid w:val="008E1DB6"/>
    <w:rsid w:val="008E59D6"/>
    <w:rsid w:val="008E683F"/>
    <w:rsid w:val="008E7F89"/>
    <w:rsid w:val="008F3727"/>
    <w:rsid w:val="008F3EDF"/>
    <w:rsid w:val="008F4208"/>
    <w:rsid w:val="008F4258"/>
    <w:rsid w:val="008F4633"/>
    <w:rsid w:val="008F469A"/>
    <w:rsid w:val="008F4F35"/>
    <w:rsid w:val="008F4F7F"/>
    <w:rsid w:val="00900B28"/>
    <w:rsid w:val="009036E8"/>
    <w:rsid w:val="009041AC"/>
    <w:rsid w:val="009051FE"/>
    <w:rsid w:val="009054C8"/>
    <w:rsid w:val="00906D4A"/>
    <w:rsid w:val="00907990"/>
    <w:rsid w:val="00910E1A"/>
    <w:rsid w:val="00916997"/>
    <w:rsid w:val="0091778B"/>
    <w:rsid w:val="009208A2"/>
    <w:rsid w:val="00921EC0"/>
    <w:rsid w:val="009223F1"/>
    <w:rsid w:val="0092686F"/>
    <w:rsid w:val="009336A0"/>
    <w:rsid w:val="00933EE2"/>
    <w:rsid w:val="009368DB"/>
    <w:rsid w:val="009369EE"/>
    <w:rsid w:val="00937352"/>
    <w:rsid w:val="009377BF"/>
    <w:rsid w:val="00940426"/>
    <w:rsid w:val="00941BBA"/>
    <w:rsid w:val="0094246C"/>
    <w:rsid w:val="00943BF1"/>
    <w:rsid w:val="009442D7"/>
    <w:rsid w:val="0094505D"/>
    <w:rsid w:val="0094636F"/>
    <w:rsid w:val="009475B1"/>
    <w:rsid w:val="00947707"/>
    <w:rsid w:val="00952449"/>
    <w:rsid w:val="009541F4"/>
    <w:rsid w:val="0095472A"/>
    <w:rsid w:val="00955FC1"/>
    <w:rsid w:val="00956BBF"/>
    <w:rsid w:val="009604F3"/>
    <w:rsid w:val="00961B8D"/>
    <w:rsid w:val="00961D48"/>
    <w:rsid w:val="00961FDE"/>
    <w:rsid w:val="009629DD"/>
    <w:rsid w:val="009635EF"/>
    <w:rsid w:val="00964F39"/>
    <w:rsid w:val="009658B7"/>
    <w:rsid w:val="009661A2"/>
    <w:rsid w:val="00966E0E"/>
    <w:rsid w:val="00972914"/>
    <w:rsid w:val="00972E27"/>
    <w:rsid w:val="0097518A"/>
    <w:rsid w:val="00977F8E"/>
    <w:rsid w:val="009813B8"/>
    <w:rsid w:val="00982A33"/>
    <w:rsid w:val="00983DFA"/>
    <w:rsid w:val="00983FE8"/>
    <w:rsid w:val="009841BA"/>
    <w:rsid w:val="009852A6"/>
    <w:rsid w:val="0098537E"/>
    <w:rsid w:val="009853A4"/>
    <w:rsid w:val="00985A58"/>
    <w:rsid w:val="00985B07"/>
    <w:rsid w:val="00986887"/>
    <w:rsid w:val="0099095D"/>
    <w:rsid w:val="00991272"/>
    <w:rsid w:val="00994066"/>
    <w:rsid w:val="009942EE"/>
    <w:rsid w:val="00994313"/>
    <w:rsid w:val="00994C2D"/>
    <w:rsid w:val="009A0B3E"/>
    <w:rsid w:val="009A1918"/>
    <w:rsid w:val="009A2715"/>
    <w:rsid w:val="009A4082"/>
    <w:rsid w:val="009B03DF"/>
    <w:rsid w:val="009B04EC"/>
    <w:rsid w:val="009B062B"/>
    <w:rsid w:val="009B20B7"/>
    <w:rsid w:val="009B46A2"/>
    <w:rsid w:val="009B4785"/>
    <w:rsid w:val="009B4917"/>
    <w:rsid w:val="009B5CC2"/>
    <w:rsid w:val="009B5D3D"/>
    <w:rsid w:val="009B5D60"/>
    <w:rsid w:val="009B605C"/>
    <w:rsid w:val="009B6BBA"/>
    <w:rsid w:val="009C2911"/>
    <w:rsid w:val="009C327C"/>
    <w:rsid w:val="009C3C43"/>
    <w:rsid w:val="009C46B0"/>
    <w:rsid w:val="009C5249"/>
    <w:rsid w:val="009C54F0"/>
    <w:rsid w:val="009C5B61"/>
    <w:rsid w:val="009C6F36"/>
    <w:rsid w:val="009C7EEA"/>
    <w:rsid w:val="009D39D8"/>
    <w:rsid w:val="009D4D2D"/>
    <w:rsid w:val="009D5C05"/>
    <w:rsid w:val="009D7139"/>
    <w:rsid w:val="009E1532"/>
    <w:rsid w:val="009E4E5D"/>
    <w:rsid w:val="009E65E1"/>
    <w:rsid w:val="009E78AF"/>
    <w:rsid w:val="009F0A99"/>
    <w:rsid w:val="009F11D7"/>
    <w:rsid w:val="009F2E2E"/>
    <w:rsid w:val="009F30C1"/>
    <w:rsid w:val="009F3E57"/>
    <w:rsid w:val="009F52F7"/>
    <w:rsid w:val="009F5C87"/>
    <w:rsid w:val="009F5F45"/>
    <w:rsid w:val="009F77B7"/>
    <w:rsid w:val="009F7C1F"/>
    <w:rsid w:val="00A01E30"/>
    <w:rsid w:val="00A0410D"/>
    <w:rsid w:val="00A04B64"/>
    <w:rsid w:val="00A10760"/>
    <w:rsid w:val="00A14470"/>
    <w:rsid w:val="00A17816"/>
    <w:rsid w:val="00A17BF8"/>
    <w:rsid w:val="00A200FA"/>
    <w:rsid w:val="00A22CCD"/>
    <w:rsid w:val="00A235E3"/>
    <w:rsid w:val="00A23853"/>
    <w:rsid w:val="00A24F9A"/>
    <w:rsid w:val="00A272DF"/>
    <w:rsid w:val="00A3091A"/>
    <w:rsid w:val="00A31B71"/>
    <w:rsid w:val="00A32769"/>
    <w:rsid w:val="00A350F8"/>
    <w:rsid w:val="00A36E21"/>
    <w:rsid w:val="00A40A1E"/>
    <w:rsid w:val="00A421E1"/>
    <w:rsid w:val="00A422E9"/>
    <w:rsid w:val="00A43A53"/>
    <w:rsid w:val="00A43FCA"/>
    <w:rsid w:val="00A450B7"/>
    <w:rsid w:val="00A46342"/>
    <w:rsid w:val="00A514B5"/>
    <w:rsid w:val="00A518F2"/>
    <w:rsid w:val="00A52C1C"/>
    <w:rsid w:val="00A54799"/>
    <w:rsid w:val="00A5659F"/>
    <w:rsid w:val="00A60FD8"/>
    <w:rsid w:val="00A61799"/>
    <w:rsid w:val="00A61FC0"/>
    <w:rsid w:val="00A63605"/>
    <w:rsid w:val="00A6551D"/>
    <w:rsid w:val="00A67F34"/>
    <w:rsid w:val="00A70B00"/>
    <w:rsid w:val="00A71FB0"/>
    <w:rsid w:val="00A72296"/>
    <w:rsid w:val="00A73153"/>
    <w:rsid w:val="00A758D7"/>
    <w:rsid w:val="00A75BE0"/>
    <w:rsid w:val="00A75E68"/>
    <w:rsid w:val="00A7776D"/>
    <w:rsid w:val="00A80D56"/>
    <w:rsid w:val="00A84A74"/>
    <w:rsid w:val="00A85942"/>
    <w:rsid w:val="00A90370"/>
    <w:rsid w:val="00A91289"/>
    <w:rsid w:val="00A92BAB"/>
    <w:rsid w:val="00A9437B"/>
    <w:rsid w:val="00A944FA"/>
    <w:rsid w:val="00A95A30"/>
    <w:rsid w:val="00A968CC"/>
    <w:rsid w:val="00A96FE7"/>
    <w:rsid w:val="00AA0D0A"/>
    <w:rsid w:val="00AA5982"/>
    <w:rsid w:val="00AA5C1A"/>
    <w:rsid w:val="00AA5F12"/>
    <w:rsid w:val="00AB0271"/>
    <w:rsid w:val="00AB1182"/>
    <w:rsid w:val="00AB268F"/>
    <w:rsid w:val="00AB4A5C"/>
    <w:rsid w:val="00AB4BA7"/>
    <w:rsid w:val="00AB4D6B"/>
    <w:rsid w:val="00AB5F81"/>
    <w:rsid w:val="00AB67FE"/>
    <w:rsid w:val="00AB75C1"/>
    <w:rsid w:val="00AB7914"/>
    <w:rsid w:val="00AC0262"/>
    <w:rsid w:val="00AC1DD4"/>
    <w:rsid w:val="00AC2985"/>
    <w:rsid w:val="00AC41D0"/>
    <w:rsid w:val="00AC4830"/>
    <w:rsid w:val="00AC6345"/>
    <w:rsid w:val="00AD0E6D"/>
    <w:rsid w:val="00AD1F08"/>
    <w:rsid w:val="00AD5596"/>
    <w:rsid w:val="00AD7A76"/>
    <w:rsid w:val="00AE3942"/>
    <w:rsid w:val="00AE3A7C"/>
    <w:rsid w:val="00AE3B24"/>
    <w:rsid w:val="00AE55A4"/>
    <w:rsid w:val="00AE681A"/>
    <w:rsid w:val="00AE725B"/>
    <w:rsid w:val="00AF2339"/>
    <w:rsid w:val="00AF35A3"/>
    <w:rsid w:val="00AF3B41"/>
    <w:rsid w:val="00AF3B49"/>
    <w:rsid w:val="00AF45C9"/>
    <w:rsid w:val="00AF53E9"/>
    <w:rsid w:val="00B00B19"/>
    <w:rsid w:val="00B01653"/>
    <w:rsid w:val="00B0475A"/>
    <w:rsid w:val="00B04B5C"/>
    <w:rsid w:val="00B04F57"/>
    <w:rsid w:val="00B06CD5"/>
    <w:rsid w:val="00B06FED"/>
    <w:rsid w:val="00B07FEB"/>
    <w:rsid w:val="00B1050D"/>
    <w:rsid w:val="00B12A47"/>
    <w:rsid w:val="00B13C69"/>
    <w:rsid w:val="00B13D6F"/>
    <w:rsid w:val="00B14250"/>
    <w:rsid w:val="00B145EA"/>
    <w:rsid w:val="00B14917"/>
    <w:rsid w:val="00B16A16"/>
    <w:rsid w:val="00B22BE8"/>
    <w:rsid w:val="00B230B2"/>
    <w:rsid w:val="00B24054"/>
    <w:rsid w:val="00B24F13"/>
    <w:rsid w:val="00B2517D"/>
    <w:rsid w:val="00B26E8F"/>
    <w:rsid w:val="00B31C45"/>
    <w:rsid w:val="00B32B07"/>
    <w:rsid w:val="00B32EE4"/>
    <w:rsid w:val="00B333B8"/>
    <w:rsid w:val="00B33D36"/>
    <w:rsid w:val="00B34B65"/>
    <w:rsid w:val="00B3552D"/>
    <w:rsid w:val="00B360B4"/>
    <w:rsid w:val="00B3621E"/>
    <w:rsid w:val="00B36D8A"/>
    <w:rsid w:val="00B37CE0"/>
    <w:rsid w:val="00B43000"/>
    <w:rsid w:val="00B43DA5"/>
    <w:rsid w:val="00B51971"/>
    <w:rsid w:val="00B51F0A"/>
    <w:rsid w:val="00B52636"/>
    <w:rsid w:val="00B52C6F"/>
    <w:rsid w:val="00B531B0"/>
    <w:rsid w:val="00B56AD2"/>
    <w:rsid w:val="00B63CE8"/>
    <w:rsid w:val="00B63F9A"/>
    <w:rsid w:val="00B64159"/>
    <w:rsid w:val="00B67630"/>
    <w:rsid w:val="00B67DD5"/>
    <w:rsid w:val="00B702B5"/>
    <w:rsid w:val="00B707F5"/>
    <w:rsid w:val="00B7440D"/>
    <w:rsid w:val="00B74E10"/>
    <w:rsid w:val="00B75D91"/>
    <w:rsid w:val="00B76957"/>
    <w:rsid w:val="00B771A3"/>
    <w:rsid w:val="00B773D1"/>
    <w:rsid w:val="00B8208C"/>
    <w:rsid w:val="00B84D81"/>
    <w:rsid w:val="00B87A40"/>
    <w:rsid w:val="00B92FB1"/>
    <w:rsid w:val="00B92FBB"/>
    <w:rsid w:val="00B93DAB"/>
    <w:rsid w:val="00B95248"/>
    <w:rsid w:val="00B95927"/>
    <w:rsid w:val="00B95E5B"/>
    <w:rsid w:val="00B96C73"/>
    <w:rsid w:val="00BA2817"/>
    <w:rsid w:val="00BA31F2"/>
    <w:rsid w:val="00BA6709"/>
    <w:rsid w:val="00BA7FEA"/>
    <w:rsid w:val="00BB07C3"/>
    <w:rsid w:val="00BB0F7F"/>
    <w:rsid w:val="00BB3290"/>
    <w:rsid w:val="00BB4491"/>
    <w:rsid w:val="00BB4C60"/>
    <w:rsid w:val="00BB53D1"/>
    <w:rsid w:val="00BB5451"/>
    <w:rsid w:val="00BB6FB5"/>
    <w:rsid w:val="00BC022D"/>
    <w:rsid w:val="00BC240E"/>
    <w:rsid w:val="00BC56BB"/>
    <w:rsid w:val="00BC5F6A"/>
    <w:rsid w:val="00BC6A89"/>
    <w:rsid w:val="00BC7034"/>
    <w:rsid w:val="00BD167C"/>
    <w:rsid w:val="00BD24E5"/>
    <w:rsid w:val="00BD4E99"/>
    <w:rsid w:val="00BE068A"/>
    <w:rsid w:val="00BE0A41"/>
    <w:rsid w:val="00BE18DC"/>
    <w:rsid w:val="00BE1DFA"/>
    <w:rsid w:val="00BE45A1"/>
    <w:rsid w:val="00BE55D6"/>
    <w:rsid w:val="00BE6297"/>
    <w:rsid w:val="00BE6352"/>
    <w:rsid w:val="00BE68C5"/>
    <w:rsid w:val="00BF0FAB"/>
    <w:rsid w:val="00BF4234"/>
    <w:rsid w:val="00BF4E6E"/>
    <w:rsid w:val="00BF5D30"/>
    <w:rsid w:val="00BF6D97"/>
    <w:rsid w:val="00BF74F1"/>
    <w:rsid w:val="00BF7D24"/>
    <w:rsid w:val="00C002B7"/>
    <w:rsid w:val="00C023D1"/>
    <w:rsid w:val="00C02B4C"/>
    <w:rsid w:val="00C10B18"/>
    <w:rsid w:val="00C10E9A"/>
    <w:rsid w:val="00C13151"/>
    <w:rsid w:val="00C13B85"/>
    <w:rsid w:val="00C147D0"/>
    <w:rsid w:val="00C14F60"/>
    <w:rsid w:val="00C20240"/>
    <w:rsid w:val="00C23CA9"/>
    <w:rsid w:val="00C249AA"/>
    <w:rsid w:val="00C24DB9"/>
    <w:rsid w:val="00C260FE"/>
    <w:rsid w:val="00C265D3"/>
    <w:rsid w:val="00C306E1"/>
    <w:rsid w:val="00C32202"/>
    <w:rsid w:val="00C32CF5"/>
    <w:rsid w:val="00C32D86"/>
    <w:rsid w:val="00C33823"/>
    <w:rsid w:val="00C35DDF"/>
    <w:rsid w:val="00C373FC"/>
    <w:rsid w:val="00C40BF1"/>
    <w:rsid w:val="00C42270"/>
    <w:rsid w:val="00C444CB"/>
    <w:rsid w:val="00C447CE"/>
    <w:rsid w:val="00C46F0F"/>
    <w:rsid w:val="00C47003"/>
    <w:rsid w:val="00C474CD"/>
    <w:rsid w:val="00C50158"/>
    <w:rsid w:val="00C50195"/>
    <w:rsid w:val="00C51534"/>
    <w:rsid w:val="00C51EBF"/>
    <w:rsid w:val="00C52764"/>
    <w:rsid w:val="00C5590D"/>
    <w:rsid w:val="00C5656C"/>
    <w:rsid w:val="00C56FB6"/>
    <w:rsid w:val="00C5749E"/>
    <w:rsid w:val="00C576C7"/>
    <w:rsid w:val="00C61762"/>
    <w:rsid w:val="00C6246B"/>
    <w:rsid w:val="00C63313"/>
    <w:rsid w:val="00C63588"/>
    <w:rsid w:val="00C6535E"/>
    <w:rsid w:val="00C656A0"/>
    <w:rsid w:val="00C703C3"/>
    <w:rsid w:val="00C72D10"/>
    <w:rsid w:val="00C72DB7"/>
    <w:rsid w:val="00C73116"/>
    <w:rsid w:val="00C73480"/>
    <w:rsid w:val="00C736D2"/>
    <w:rsid w:val="00C73C4E"/>
    <w:rsid w:val="00C76A14"/>
    <w:rsid w:val="00C77B2B"/>
    <w:rsid w:val="00C80865"/>
    <w:rsid w:val="00C80B76"/>
    <w:rsid w:val="00C811A1"/>
    <w:rsid w:val="00C814D7"/>
    <w:rsid w:val="00C82ECA"/>
    <w:rsid w:val="00C90C90"/>
    <w:rsid w:val="00C915BC"/>
    <w:rsid w:val="00C91795"/>
    <w:rsid w:val="00C97CA3"/>
    <w:rsid w:val="00CA131B"/>
    <w:rsid w:val="00CA3A6E"/>
    <w:rsid w:val="00CA3B8E"/>
    <w:rsid w:val="00CA4082"/>
    <w:rsid w:val="00CA63B6"/>
    <w:rsid w:val="00CA7016"/>
    <w:rsid w:val="00CA7879"/>
    <w:rsid w:val="00CA7C1C"/>
    <w:rsid w:val="00CB2456"/>
    <w:rsid w:val="00CB34D4"/>
    <w:rsid w:val="00CB43EA"/>
    <w:rsid w:val="00CB450D"/>
    <w:rsid w:val="00CB7D21"/>
    <w:rsid w:val="00CC27E0"/>
    <w:rsid w:val="00CC2ED2"/>
    <w:rsid w:val="00CC5B8C"/>
    <w:rsid w:val="00CC7354"/>
    <w:rsid w:val="00CC7DAE"/>
    <w:rsid w:val="00CD2F06"/>
    <w:rsid w:val="00CD3286"/>
    <w:rsid w:val="00CD35E2"/>
    <w:rsid w:val="00CD39A3"/>
    <w:rsid w:val="00CD4D6C"/>
    <w:rsid w:val="00CD7843"/>
    <w:rsid w:val="00CE1226"/>
    <w:rsid w:val="00CE1FDD"/>
    <w:rsid w:val="00CE21C7"/>
    <w:rsid w:val="00CE23CE"/>
    <w:rsid w:val="00CE2A56"/>
    <w:rsid w:val="00CE2F2C"/>
    <w:rsid w:val="00CE43F7"/>
    <w:rsid w:val="00CE67DB"/>
    <w:rsid w:val="00CE6F6C"/>
    <w:rsid w:val="00CE72C3"/>
    <w:rsid w:val="00CE757D"/>
    <w:rsid w:val="00CE7FB0"/>
    <w:rsid w:val="00CF0004"/>
    <w:rsid w:val="00CF0E5B"/>
    <w:rsid w:val="00CF32D0"/>
    <w:rsid w:val="00CF32FC"/>
    <w:rsid w:val="00CF4B6D"/>
    <w:rsid w:val="00CF6100"/>
    <w:rsid w:val="00CF779C"/>
    <w:rsid w:val="00D0625E"/>
    <w:rsid w:val="00D06A09"/>
    <w:rsid w:val="00D07194"/>
    <w:rsid w:val="00D125E7"/>
    <w:rsid w:val="00D12756"/>
    <w:rsid w:val="00D13BE9"/>
    <w:rsid w:val="00D14EEF"/>
    <w:rsid w:val="00D14F49"/>
    <w:rsid w:val="00D17085"/>
    <w:rsid w:val="00D20E42"/>
    <w:rsid w:val="00D240EE"/>
    <w:rsid w:val="00D246F0"/>
    <w:rsid w:val="00D31346"/>
    <w:rsid w:val="00D319C0"/>
    <w:rsid w:val="00D336DD"/>
    <w:rsid w:val="00D43998"/>
    <w:rsid w:val="00D43B31"/>
    <w:rsid w:val="00D4432F"/>
    <w:rsid w:val="00D45845"/>
    <w:rsid w:val="00D54901"/>
    <w:rsid w:val="00D572F0"/>
    <w:rsid w:val="00D60A54"/>
    <w:rsid w:val="00D633D5"/>
    <w:rsid w:val="00D65650"/>
    <w:rsid w:val="00D65F1E"/>
    <w:rsid w:val="00D71216"/>
    <w:rsid w:val="00D71341"/>
    <w:rsid w:val="00D71A73"/>
    <w:rsid w:val="00D7291B"/>
    <w:rsid w:val="00D7423C"/>
    <w:rsid w:val="00D74C92"/>
    <w:rsid w:val="00D74E45"/>
    <w:rsid w:val="00D802C3"/>
    <w:rsid w:val="00D81DCB"/>
    <w:rsid w:val="00D85EDD"/>
    <w:rsid w:val="00D86833"/>
    <w:rsid w:val="00D8690E"/>
    <w:rsid w:val="00D87B38"/>
    <w:rsid w:val="00D901D7"/>
    <w:rsid w:val="00D90692"/>
    <w:rsid w:val="00D910D8"/>
    <w:rsid w:val="00D912D9"/>
    <w:rsid w:val="00D9273F"/>
    <w:rsid w:val="00D9333D"/>
    <w:rsid w:val="00D93523"/>
    <w:rsid w:val="00D94AD4"/>
    <w:rsid w:val="00D95656"/>
    <w:rsid w:val="00D9657B"/>
    <w:rsid w:val="00D96C74"/>
    <w:rsid w:val="00D96E8F"/>
    <w:rsid w:val="00DA4669"/>
    <w:rsid w:val="00DA5A8F"/>
    <w:rsid w:val="00DA7924"/>
    <w:rsid w:val="00DB4113"/>
    <w:rsid w:val="00DB75EF"/>
    <w:rsid w:val="00DC3F22"/>
    <w:rsid w:val="00DC66DB"/>
    <w:rsid w:val="00DC6ADB"/>
    <w:rsid w:val="00DC72CD"/>
    <w:rsid w:val="00DD1948"/>
    <w:rsid w:val="00DD2454"/>
    <w:rsid w:val="00DD62F7"/>
    <w:rsid w:val="00DD7CAC"/>
    <w:rsid w:val="00DE0513"/>
    <w:rsid w:val="00DE2F9A"/>
    <w:rsid w:val="00DE7219"/>
    <w:rsid w:val="00DF0207"/>
    <w:rsid w:val="00DF1199"/>
    <w:rsid w:val="00DF266A"/>
    <w:rsid w:val="00DF38A6"/>
    <w:rsid w:val="00DF4AF4"/>
    <w:rsid w:val="00DF4C7A"/>
    <w:rsid w:val="00DF552E"/>
    <w:rsid w:val="00DF60CE"/>
    <w:rsid w:val="00DF69F3"/>
    <w:rsid w:val="00DF7F6F"/>
    <w:rsid w:val="00DF7FAE"/>
    <w:rsid w:val="00E00133"/>
    <w:rsid w:val="00E002D8"/>
    <w:rsid w:val="00E004A3"/>
    <w:rsid w:val="00E006F3"/>
    <w:rsid w:val="00E00C27"/>
    <w:rsid w:val="00E00E0F"/>
    <w:rsid w:val="00E04391"/>
    <w:rsid w:val="00E04898"/>
    <w:rsid w:val="00E06C11"/>
    <w:rsid w:val="00E11051"/>
    <w:rsid w:val="00E118D4"/>
    <w:rsid w:val="00E1255C"/>
    <w:rsid w:val="00E142BD"/>
    <w:rsid w:val="00E14E84"/>
    <w:rsid w:val="00E15061"/>
    <w:rsid w:val="00E161FD"/>
    <w:rsid w:val="00E17765"/>
    <w:rsid w:val="00E20772"/>
    <w:rsid w:val="00E21868"/>
    <w:rsid w:val="00E22CF7"/>
    <w:rsid w:val="00E249F0"/>
    <w:rsid w:val="00E27102"/>
    <w:rsid w:val="00E275B5"/>
    <w:rsid w:val="00E34002"/>
    <w:rsid w:val="00E34DA0"/>
    <w:rsid w:val="00E37911"/>
    <w:rsid w:val="00E41060"/>
    <w:rsid w:val="00E4122A"/>
    <w:rsid w:val="00E417FF"/>
    <w:rsid w:val="00E4220E"/>
    <w:rsid w:val="00E424E5"/>
    <w:rsid w:val="00E4297E"/>
    <w:rsid w:val="00E43692"/>
    <w:rsid w:val="00E43C7A"/>
    <w:rsid w:val="00E43F7C"/>
    <w:rsid w:val="00E44A97"/>
    <w:rsid w:val="00E44AAD"/>
    <w:rsid w:val="00E44F40"/>
    <w:rsid w:val="00E467ED"/>
    <w:rsid w:val="00E501C7"/>
    <w:rsid w:val="00E50659"/>
    <w:rsid w:val="00E50A1B"/>
    <w:rsid w:val="00E50B1A"/>
    <w:rsid w:val="00E50B37"/>
    <w:rsid w:val="00E51509"/>
    <w:rsid w:val="00E52CBB"/>
    <w:rsid w:val="00E54C73"/>
    <w:rsid w:val="00E553CB"/>
    <w:rsid w:val="00E56442"/>
    <w:rsid w:val="00E57C43"/>
    <w:rsid w:val="00E60480"/>
    <w:rsid w:val="00E60C71"/>
    <w:rsid w:val="00E65A78"/>
    <w:rsid w:val="00E6602D"/>
    <w:rsid w:val="00E6675E"/>
    <w:rsid w:val="00E668A3"/>
    <w:rsid w:val="00E67E01"/>
    <w:rsid w:val="00E71C71"/>
    <w:rsid w:val="00E7339F"/>
    <w:rsid w:val="00E751F9"/>
    <w:rsid w:val="00E75D57"/>
    <w:rsid w:val="00E80E1E"/>
    <w:rsid w:val="00E81CAD"/>
    <w:rsid w:val="00E86E4F"/>
    <w:rsid w:val="00E90B81"/>
    <w:rsid w:val="00E915FB"/>
    <w:rsid w:val="00E92D29"/>
    <w:rsid w:val="00E930B1"/>
    <w:rsid w:val="00E96BD9"/>
    <w:rsid w:val="00E972B4"/>
    <w:rsid w:val="00E97FD9"/>
    <w:rsid w:val="00EA2BB8"/>
    <w:rsid w:val="00EA3AFC"/>
    <w:rsid w:val="00EA4B3F"/>
    <w:rsid w:val="00EA5EC8"/>
    <w:rsid w:val="00EA663D"/>
    <w:rsid w:val="00EA7821"/>
    <w:rsid w:val="00EB01A7"/>
    <w:rsid w:val="00EB0B1D"/>
    <w:rsid w:val="00EB204D"/>
    <w:rsid w:val="00EB2256"/>
    <w:rsid w:val="00EB575E"/>
    <w:rsid w:val="00EC0B23"/>
    <w:rsid w:val="00EC0C6A"/>
    <w:rsid w:val="00EC1C6E"/>
    <w:rsid w:val="00EC27A5"/>
    <w:rsid w:val="00EC32C5"/>
    <w:rsid w:val="00EC3571"/>
    <w:rsid w:val="00EC35D5"/>
    <w:rsid w:val="00EC3F40"/>
    <w:rsid w:val="00EC4BDC"/>
    <w:rsid w:val="00EC7644"/>
    <w:rsid w:val="00ED0B3D"/>
    <w:rsid w:val="00ED2F63"/>
    <w:rsid w:val="00ED4388"/>
    <w:rsid w:val="00EE011D"/>
    <w:rsid w:val="00EE0722"/>
    <w:rsid w:val="00EE0F55"/>
    <w:rsid w:val="00EE106B"/>
    <w:rsid w:val="00EE4AF6"/>
    <w:rsid w:val="00EE4C18"/>
    <w:rsid w:val="00EE5AAF"/>
    <w:rsid w:val="00EE6BA9"/>
    <w:rsid w:val="00EE6CF2"/>
    <w:rsid w:val="00EF01E0"/>
    <w:rsid w:val="00EF12BD"/>
    <w:rsid w:val="00EF1694"/>
    <w:rsid w:val="00EF175C"/>
    <w:rsid w:val="00EF5AA1"/>
    <w:rsid w:val="00EF7AB8"/>
    <w:rsid w:val="00F00A8B"/>
    <w:rsid w:val="00F013B1"/>
    <w:rsid w:val="00F0366C"/>
    <w:rsid w:val="00F047C0"/>
    <w:rsid w:val="00F04D6A"/>
    <w:rsid w:val="00F06AE5"/>
    <w:rsid w:val="00F071F9"/>
    <w:rsid w:val="00F0762F"/>
    <w:rsid w:val="00F1588D"/>
    <w:rsid w:val="00F158DB"/>
    <w:rsid w:val="00F17B80"/>
    <w:rsid w:val="00F232FF"/>
    <w:rsid w:val="00F24C6A"/>
    <w:rsid w:val="00F301E1"/>
    <w:rsid w:val="00F329CA"/>
    <w:rsid w:val="00F3305A"/>
    <w:rsid w:val="00F3340D"/>
    <w:rsid w:val="00F336EF"/>
    <w:rsid w:val="00F339B7"/>
    <w:rsid w:val="00F33DBA"/>
    <w:rsid w:val="00F43D2E"/>
    <w:rsid w:val="00F44E07"/>
    <w:rsid w:val="00F45FC9"/>
    <w:rsid w:val="00F47160"/>
    <w:rsid w:val="00F477B0"/>
    <w:rsid w:val="00F506EF"/>
    <w:rsid w:val="00F50AFC"/>
    <w:rsid w:val="00F51A5F"/>
    <w:rsid w:val="00F51C2D"/>
    <w:rsid w:val="00F51D96"/>
    <w:rsid w:val="00F51E4A"/>
    <w:rsid w:val="00F53DCB"/>
    <w:rsid w:val="00F5423D"/>
    <w:rsid w:val="00F63CBE"/>
    <w:rsid w:val="00F641C2"/>
    <w:rsid w:val="00F6643D"/>
    <w:rsid w:val="00F66B7A"/>
    <w:rsid w:val="00F677CD"/>
    <w:rsid w:val="00F74850"/>
    <w:rsid w:val="00F74D11"/>
    <w:rsid w:val="00F7631C"/>
    <w:rsid w:val="00F77CAD"/>
    <w:rsid w:val="00F8146D"/>
    <w:rsid w:val="00F818FC"/>
    <w:rsid w:val="00F82180"/>
    <w:rsid w:val="00F85102"/>
    <w:rsid w:val="00F853A3"/>
    <w:rsid w:val="00F8611A"/>
    <w:rsid w:val="00F87EE4"/>
    <w:rsid w:val="00F9065F"/>
    <w:rsid w:val="00F92E8B"/>
    <w:rsid w:val="00F941C5"/>
    <w:rsid w:val="00F9450B"/>
    <w:rsid w:val="00F94F99"/>
    <w:rsid w:val="00F955F2"/>
    <w:rsid w:val="00F95DD1"/>
    <w:rsid w:val="00F95F2F"/>
    <w:rsid w:val="00F96526"/>
    <w:rsid w:val="00F966FB"/>
    <w:rsid w:val="00F96B21"/>
    <w:rsid w:val="00F97255"/>
    <w:rsid w:val="00FA07E4"/>
    <w:rsid w:val="00FA10C4"/>
    <w:rsid w:val="00FA3C71"/>
    <w:rsid w:val="00FA3E19"/>
    <w:rsid w:val="00FA4473"/>
    <w:rsid w:val="00FA4AD2"/>
    <w:rsid w:val="00FA54C2"/>
    <w:rsid w:val="00FA6018"/>
    <w:rsid w:val="00FA6172"/>
    <w:rsid w:val="00FA785E"/>
    <w:rsid w:val="00FB04BE"/>
    <w:rsid w:val="00FB0F7D"/>
    <w:rsid w:val="00FB334D"/>
    <w:rsid w:val="00FB4935"/>
    <w:rsid w:val="00FC297B"/>
    <w:rsid w:val="00FC4152"/>
    <w:rsid w:val="00FC4C49"/>
    <w:rsid w:val="00FC5CAE"/>
    <w:rsid w:val="00FC6241"/>
    <w:rsid w:val="00FC7D21"/>
    <w:rsid w:val="00FD0301"/>
    <w:rsid w:val="00FD04B4"/>
    <w:rsid w:val="00FD2344"/>
    <w:rsid w:val="00FD310A"/>
    <w:rsid w:val="00FD341F"/>
    <w:rsid w:val="00FD4025"/>
    <w:rsid w:val="00FD45D2"/>
    <w:rsid w:val="00FD54B4"/>
    <w:rsid w:val="00FD6398"/>
    <w:rsid w:val="00FD6F64"/>
    <w:rsid w:val="00FD71B1"/>
    <w:rsid w:val="00FD7E88"/>
    <w:rsid w:val="00FE0B47"/>
    <w:rsid w:val="00FE2243"/>
    <w:rsid w:val="00FE226F"/>
    <w:rsid w:val="00FE2534"/>
    <w:rsid w:val="00FE2BDD"/>
    <w:rsid w:val="00FE2E85"/>
    <w:rsid w:val="00FE6A74"/>
    <w:rsid w:val="00FF20A3"/>
    <w:rsid w:val="00FF3377"/>
    <w:rsid w:val="00FF3482"/>
    <w:rsid w:val="00FF4C9E"/>
    <w:rsid w:val="00FF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AC14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51F0A"/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AA5982"/>
    <w:pPr>
      <w:keepNext/>
      <w:pageBreakBefore/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ind w:left="864" w:hanging="864"/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ind w:left="864" w:hanging="864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hanging="864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ind w:left="1440" w:hanging="864"/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ind w:left="1440" w:hanging="864"/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ind w:left="1440" w:hanging="864"/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before="120"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AA5982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  <w:style w:type="character" w:styleId="CommentReference">
    <w:name w:val="annotation reference"/>
    <w:basedOn w:val="DefaultParagraphFont"/>
    <w:semiHidden/>
    <w:unhideWhenUsed/>
    <w:rsid w:val="002B5A1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B5A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B5A1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B5A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B5A1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5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42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83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25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16/09/relationships/commentsIds" Target="commentsIds.xml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4.emf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BE8B0-B4FA-4CAA-B8CF-762378169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1955</Words>
  <Characters>11148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13077</CharactersWithSpaces>
  <SharedDoc>false</SharedDoc>
  <HLinks>
    <vt:vector size="804" baseType="variant">
      <vt:variant>
        <vt:i4>1769523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_Toc203976530</vt:lpwstr>
      </vt:variant>
      <vt:variant>
        <vt:i4>1703987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_Toc203976529</vt:lpwstr>
      </vt:variant>
      <vt:variant>
        <vt:i4>1703987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_Toc203976528</vt:lpwstr>
      </vt:variant>
      <vt:variant>
        <vt:i4>1703987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_Toc203976527</vt:lpwstr>
      </vt:variant>
      <vt:variant>
        <vt:i4>1703987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_Toc203976526</vt:lpwstr>
      </vt:variant>
      <vt:variant>
        <vt:i4>1703987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_Toc203976525</vt:lpwstr>
      </vt:variant>
      <vt:variant>
        <vt:i4>1703987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_Toc203976524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_Toc203976523</vt:lpwstr>
      </vt:variant>
      <vt:variant>
        <vt:i4>1703987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_Toc203976522</vt:lpwstr>
      </vt:variant>
      <vt:variant>
        <vt:i4>1703987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_Toc203976521</vt:lpwstr>
      </vt:variant>
      <vt:variant>
        <vt:i4>1703987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_Toc203976520</vt:lpwstr>
      </vt:variant>
      <vt:variant>
        <vt:i4>1638451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_Toc203976519</vt:lpwstr>
      </vt:variant>
      <vt:variant>
        <vt:i4>1638451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_Toc203976518</vt:lpwstr>
      </vt:variant>
      <vt:variant>
        <vt:i4>1638451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_Toc203976517</vt:lpwstr>
      </vt:variant>
      <vt:variant>
        <vt:i4>1638451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_Toc203976516</vt:lpwstr>
      </vt:variant>
      <vt:variant>
        <vt:i4>1638451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_Toc203976515</vt:lpwstr>
      </vt:variant>
      <vt:variant>
        <vt:i4>1638451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_Toc203976514</vt:lpwstr>
      </vt:variant>
      <vt:variant>
        <vt:i4>1638451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_Toc203976513</vt:lpwstr>
      </vt:variant>
      <vt:variant>
        <vt:i4>1638451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_Toc203976512</vt:lpwstr>
      </vt:variant>
      <vt:variant>
        <vt:i4>1638451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_Toc203976511</vt:lpwstr>
      </vt:variant>
      <vt:variant>
        <vt:i4>1638451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_Toc203976510</vt:lpwstr>
      </vt:variant>
      <vt:variant>
        <vt:i4>1572915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_Toc203976509</vt:lpwstr>
      </vt:variant>
      <vt:variant>
        <vt:i4>1572915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_Toc203976508</vt:lpwstr>
      </vt:variant>
      <vt:variant>
        <vt:i4>1572915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_Toc203976507</vt:lpwstr>
      </vt:variant>
      <vt:variant>
        <vt:i4>1572915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_Toc203976506</vt:lpwstr>
      </vt:variant>
      <vt:variant>
        <vt:i4>1572915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_Toc203976505</vt:lpwstr>
      </vt:variant>
      <vt:variant>
        <vt:i4>1572915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_Toc203976504</vt:lpwstr>
      </vt:variant>
      <vt:variant>
        <vt:i4>1572915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_Toc203976503</vt:lpwstr>
      </vt:variant>
      <vt:variant>
        <vt:i4>1572915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_Toc203976502</vt:lpwstr>
      </vt:variant>
      <vt:variant>
        <vt:i4>1572915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_Toc203976501</vt:lpwstr>
      </vt:variant>
      <vt:variant>
        <vt:i4>1572915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_Toc203976500</vt:lpwstr>
      </vt:variant>
      <vt:variant>
        <vt:i4>1114162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_Toc203976499</vt:lpwstr>
      </vt:variant>
      <vt:variant>
        <vt:i4>1114162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_Toc203976498</vt:lpwstr>
      </vt:variant>
      <vt:variant>
        <vt:i4>1114162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_Toc203976497</vt:lpwstr>
      </vt:variant>
      <vt:variant>
        <vt:i4>1114162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_Toc203976496</vt:lpwstr>
      </vt:variant>
      <vt:variant>
        <vt:i4>1114162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_Toc203976495</vt:lpwstr>
      </vt:variant>
      <vt:variant>
        <vt:i4>1114162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_Toc203976494</vt:lpwstr>
      </vt:variant>
      <vt:variant>
        <vt:i4>1114162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_Toc203976493</vt:lpwstr>
      </vt:variant>
      <vt:variant>
        <vt:i4>1114162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_Toc203976492</vt:lpwstr>
      </vt:variant>
      <vt:variant>
        <vt:i4>1114162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_Toc203976491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_Toc203976490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_Toc203976489</vt:lpwstr>
      </vt:variant>
      <vt:variant>
        <vt:i4>1048626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_Toc203976488</vt:lpwstr>
      </vt:variant>
      <vt:variant>
        <vt:i4>1048626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_Toc203976487</vt:lpwstr>
      </vt:variant>
      <vt:variant>
        <vt:i4>1048626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_Toc203976486</vt:lpwstr>
      </vt:variant>
      <vt:variant>
        <vt:i4>1048626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_Toc203976485</vt:lpwstr>
      </vt:variant>
      <vt:variant>
        <vt:i4>1048626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_Toc203976484</vt:lpwstr>
      </vt:variant>
      <vt:variant>
        <vt:i4>1048626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_Toc203976483</vt:lpwstr>
      </vt:variant>
      <vt:variant>
        <vt:i4>1048626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_Toc203976482</vt:lpwstr>
      </vt:variant>
      <vt:variant>
        <vt:i4>1048626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_Toc203976481</vt:lpwstr>
      </vt:variant>
      <vt:variant>
        <vt:i4>1048626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_Toc203976480</vt:lpwstr>
      </vt:variant>
      <vt:variant>
        <vt:i4>2031666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_Toc203976479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_Toc203976478</vt:lpwstr>
      </vt:variant>
      <vt:variant>
        <vt:i4>2031666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_Toc203976477</vt:lpwstr>
      </vt:variant>
      <vt:variant>
        <vt:i4>2031666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_Toc203976476</vt:lpwstr>
      </vt:variant>
      <vt:variant>
        <vt:i4>2031666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_Toc203976475</vt:lpwstr>
      </vt:variant>
      <vt:variant>
        <vt:i4>2031666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_Toc203976474</vt:lpwstr>
      </vt:variant>
      <vt:variant>
        <vt:i4>2031666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_Toc203976473</vt:lpwstr>
      </vt:variant>
      <vt:variant>
        <vt:i4>2031666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_Toc203976472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_Toc203976471</vt:lpwstr>
      </vt:variant>
      <vt:variant>
        <vt:i4>2031666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_Toc203976470</vt:lpwstr>
      </vt:variant>
      <vt:variant>
        <vt:i4>1966130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_Toc203976469</vt:lpwstr>
      </vt:variant>
      <vt:variant>
        <vt:i4>1966130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_Toc203976468</vt:lpwstr>
      </vt:variant>
      <vt:variant>
        <vt:i4>1966130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_Toc203976467</vt:lpwstr>
      </vt:variant>
      <vt:variant>
        <vt:i4>1966130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_Toc203976466</vt:lpwstr>
      </vt:variant>
      <vt:variant>
        <vt:i4>1966130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_Toc203976465</vt:lpwstr>
      </vt:variant>
      <vt:variant>
        <vt:i4>1966130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_Toc203976464</vt:lpwstr>
      </vt:variant>
      <vt:variant>
        <vt:i4>1966130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_Toc203976463</vt:lpwstr>
      </vt:variant>
      <vt:variant>
        <vt:i4>1966130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_Toc203976462</vt:lpwstr>
      </vt:variant>
      <vt:variant>
        <vt:i4>1966130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_Toc203976461</vt:lpwstr>
      </vt:variant>
      <vt:variant>
        <vt:i4>1966130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_Toc203976460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_Toc203976459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_Toc203976458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_Toc203976457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_Toc203976456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_Toc203976455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_Toc203976454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_Toc203976453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_Toc203976452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_Toc203976451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_Toc203976450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_Toc203976449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_Toc203976448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_Toc203976447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_Toc203976446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_Toc203976445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_Toc203976441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_Toc203976440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_Toc203976439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_Toc203976438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_Toc203976437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_Toc203976436</vt:lpwstr>
      </vt:variant>
      <vt:variant>
        <vt:i4>1769522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_Toc203976435</vt:lpwstr>
      </vt:variant>
      <vt:variant>
        <vt:i4>1769522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_Toc203976433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_Toc203976432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_Toc203976431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_Toc203976430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_Toc203976429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_Toc203976428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_Toc203976427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_Toc203976426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_Toc203976425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_Toc203976424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_Toc203976423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_Toc203976422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_Toc203976421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_Toc203976420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_Toc203976419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_Toc203976418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_Toc203976417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_Toc203976416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_Toc203976415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_Toc203976414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_Toc203976413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_Toc203976412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_Toc203976411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_Toc203976410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_Toc203976409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_Toc203976408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_Toc203976407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_Toc203976406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_Toc203976405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_Toc203976404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_Toc203976403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_Toc203976402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_Toc203976401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_Toc203976400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_Toc203976399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_Toc203976398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_Toc203976397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_Toc203976396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_Toc203976395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_Toc203976394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_Toc203976393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2017-09-18T17:53:00Z</dcterms:created>
  <dcterms:modified xsi:type="dcterms:W3CDTF">2017-09-18T20:28:00Z</dcterms:modified>
</cp:coreProperties>
</file>